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881228">
      <w:pPr>
        <w:pStyle w:val="a3"/>
        <w:widowControl w:val="0"/>
        <w:tabs>
          <w:tab w:val="left" w:pos="1560"/>
        </w:tabs>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587AA3">
        <w:rPr>
          <w:rFonts w:ascii="GHEA Grapalat" w:hAnsi="GHEA Grapalat"/>
          <w:i w:val="0"/>
          <w:sz w:val="24"/>
          <w:szCs w:val="24"/>
        </w:rPr>
        <w:t xml:space="preserve">Комиссии от </w:t>
      </w:r>
      <w:r w:rsidR="00587AA3" w:rsidRPr="00587AA3">
        <w:rPr>
          <w:rFonts w:ascii="GHEA Grapalat" w:hAnsi="GHEA Grapalat"/>
          <w:i w:val="0"/>
          <w:sz w:val="24"/>
          <w:szCs w:val="24"/>
        </w:rPr>
        <w:t>02</w:t>
      </w:r>
      <w:r w:rsidR="00587AA3">
        <w:rPr>
          <w:rFonts w:ascii="GHEA Grapalat" w:hAnsi="GHEA Grapalat"/>
          <w:i w:val="0"/>
          <w:sz w:val="24"/>
          <w:szCs w:val="24"/>
        </w:rPr>
        <w:t>.07</w:t>
      </w:r>
      <w:r w:rsidR="00881228">
        <w:rPr>
          <w:rFonts w:ascii="GHEA Grapalat" w:hAnsi="GHEA Grapalat"/>
          <w:i w:val="0"/>
          <w:sz w:val="24"/>
          <w:szCs w:val="24"/>
        </w:rPr>
        <w:t>.</w:t>
      </w:r>
      <w:r w:rsidRPr="009044F1">
        <w:rPr>
          <w:rFonts w:ascii="GHEA Grapalat" w:hAnsi="GHEA Grapalat"/>
          <w:i w:val="0"/>
          <w:sz w:val="24"/>
          <w:szCs w:val="24"/>
        </w:rPr>
        <w:t>20</w:t>
      </w:r>
      <w:r w:rsidR="00881228" w:rsidRPr="00881228">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"номер решения</w:t>
      </w:r>
      <w:r w:rsidR="00881228" w:rsidRPr="00881228">
        <w:rPr>
          <w:rFonts w:ascii="GHEA Grapalat" w:hAnsi="GHEA Grapalat"/>
          <w:i w:val="0"/>
          <w:sz w:val="24"/>
          <w:szCs w:val="24"/>
        </w:rPr>
        <w:t xml:space="preserve"> </w:t>
      </w:r>
      <w:r w:rsidR="00881228">
        <w:rPr>
          <w:rFonts w:ascii="GHEA Grapalat" w:hAnsi="GHEA Grapalat"/>
          <w:i w:val="0"/>
          <w:sz w:val="24"/>
          <w:szCs w:val="24"/>
        </w:rPr>
        <w:t>N 1</w:t>
      </w:r>
      <w:r w:rsidRPr="009044F1">
        <w:rPr>
          <w:rFonts w:ascii="GHEA Grapalat" w:hAnsi="GHEA Grapalat"/>
          <w:i w:val="0"/>
          <w:sz w:val="24"/>
          <w:szCs w:val="24"/>
        </w:rPr>
        <w:t xml:space="preserve">" </w:t>
      </w:r>
    </w:p>
    <w:p w:rsidR="00881228" w:rsidRPr="00881228" w:rsidRDefault="0006703E" w:rsidP="00881228">
      <w:pPr>
        <w:pStyle w:val="a3"/>
        <w:spacing w:line="240" w:lineRule="auto"/>
        <w:jc w:val="center"/>
        <w:rPr>
          <w:rFonts w:ascii="GHEA Grapalat" w:hAnsi="GHEA Grapalat" w:cs="Sylfaen"/>
          <w:b/>
          <w:lang w:val="af-ZA" w:eastAsia="en-US" w:bidi="ar-SA"/>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81228" w:rsidRPr="00881228">
        <w:rPr>
          <w:rFonts w:ascii="GHEA Grapalat" w:hAnsi="GHEA Grapalat" w:cs="Sylfaen"/>
          <w:b/>
          <w:lang w:val="af-ZA" w:eastAsia="en-US" w:bidi="ar-SA"/>
        </w:rPr>
        <w:t>«ԳԿՏ-ԳՀ</w:t>
      </w:r>
      <w:r w:rsidR="00881228" w:rsidRPr="00881228">
        <w:rPr>
          <w:rFonts w:ascii="GHEA Grapalat" w:hAnsi="GHEA Grapalat" w:cs="Sylfaen"/>
          <w:b/>
          <w:lang w:eastAsia="en-US" w:bidi="ar-SA"/>
        </w:rPr>
        <w:t>ԱՊ</w:t>
      </w:r>
      <w:r w:rsidR="00587AA3">
        <w:rPr>
          <w:rFonts w:ascii="GHEA Grapalat" w:hAnsi="GHEA Grapalat" w:cs="Sylfaen"/>
          <w:b/>
          <w:lang w:val="af-ZA" w:eastAsia="en-US" w:bidi="ar-SA"/>
        </w:rPr>
        <w:t>ՁԲ-20/3</w:t>
      </w:r>
      <w:r w:rsidR="00881228" w:rsidRPr="00881228">
        <w:rPr>
          <w:rFonts w:ascii="GHEA Grapalat" w:hAnsi="GHEA Grapalat" w:cs="Sylfaen"/>
          <w:b/>
          <w:lang w:val="af-ZA" w:eastAsia="en-US" w:bidi="ar-SA"/>
        </w:rPr>
        <w:t>»</w:t>
      </w:r>
    </w:p>
    <w:p w:rsidR="0091042F" w:rsidRPr="009044F1" w:rsidRDefault="0091042F" w:rsidP="00881228">
      <w:pPr>
        <w:pStyle w:val="a3"/>
        <w:widowControl w:val="0"/>
        <w:spacing w:after="160" w:line="240" w:lineRule="auto"/>
        <w:ind w:firstLine="0"/>
        <w:rPr>
          <w:rFonts w:ascii="GHEA Grapalat" w:hAnsi="GHEA Grapalat"/>
          <w:i w:val="0"/>
          <w:sz w:val="24"/>
          <w:szCs w:val="24"/>
        </w:rPr>
      </w:pPr>
    </w:p>
    <w:p w:rsidR="00642EFE" w:rsidRPr="00881228" w:rsidRDefault="00642EFE" w:rsidP="00881228">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proofErr w:type="gramStart"/>
      <w:r w:rsidR="00881228" w:rsidRPr="00297B13">
        <w:rPr>
          <w:rFonts w:ascii="GHEA Grapalat" w:hAnsi="GHEA Grapalat"/>
          <w:b/>
          <w:lang w:bidi="ar-SA"/>
        </w:rPr>
        <w:t>&lt;&lt; Общественная</w:t>
      </w:r>
      <w:proofErr w:type="gramEnd"/>
      <w:r w:rsidR="00881228" w:rsidRPr="00297B13">
        <w:rPr>
          <w:rFonts w:ascii="GHEA Grapalat" w:hAnsi="GHEA Grapalat"/>
          <w:b/>
          <w:lang w:bidi="ar-SA"/>
        </w:rPr>
        <w:t xml:space="preserve"> экономика </w:t>
      </w:r>
      <w:proofErr w:type="spellStart"/>
      <w:r w:rsidR="00881228" w:rsidRPr="00297B13">
        <w:rPr>
          <w:rFonts w:ascii="GHEA Grapalat" w:hAnsi="GHEA Grapalat"/>
          <w:b/>
          <w:lang w:bidi="ar-SA"/>
        </w:rPr>
        <w:t>Гарни</w:t>
      </w:r>
      <w:proofErr w:type="spellEnd"/>
      <w:r w:rsidR="00881228" w:rsidRPr="00297B13">
        <w:rPr>
          <w:rFonts w:ascii="GHEA Grapalat" w:hAnsi="GHEA Grapalat"/>
          <w:b/>
          <w:lang w:bidi="ar-SA"/>
        </w:rPr>
        <w:t xml:space="preserve"> &gt;&gt; - ГНКО</w:t>
      </w:r>
      <w:r w:rsidRPr="009044F1">
        <w:rPr>
          <w:rFonts w:ascii="GHEA Grapalat" w:hAnsi="GHEA Grapalat"/>
          <w:i w:val="0"/>
          <w:sz w:val="24"/>
          <w:szCs w:val="24"/>
        </w:rPr>
        <w:t>, находящийся по адресу</w:t>
      </w:r>
      <w:r w:rsidR="00881228" w:rsidRPr="00881228">
        <w:rPr>
          <w:rFonts w:ascii="GHEA Grapalat" w:hAnsi="GHEA Grapalat"/>
          <w:b/>
          <w:lang w:bidi="ar-SA"/>
        </w:rPr>
        <w:t xml:space="preserve"> </w:t>
      </w:r>
      <w:r w:rsidR="00881228" w:rsidRPr="00297B13">
        <w:rPr>
          <w:rFonts w:ascii="GHEA Grapalat" w:hAnsi="GHEA Grapalat"/>
          <w:b/>
          <w:lang w:bidi="ar-SA"/>
        </w:rPr>
        <w:t xml:space="preserve">Республика Армения, </w:t>
      </w:r>
      <w:proofErr w:type="spellStart"/>
      <w:r w:rsidR="00881228" w:rsidRPr="00297B13">
        <w:rPr>
          <w:rFonts w:ascii="GHEA Grapalat" w:hAnsi="GHEA Grapalat"/>
          <w:b/>
          <w:lang w:bidi="ar-SA"/>
        </w:rPr>
        <w:t>Кота</w:t>
      </w:r>
      <w:r w:rsidR="00881228">
        <w:rPr>
          <w:rFonts w:ascii="GHEA Grapalat" w:hAnsi="GHEA Grapalat"/>
          <w:b/>
          <w:lang w:bidi="ar-SA"/>
        </w:rPr>
        <w:t>йкский</w:t>
      </w:r>
      <w:proofErr w:type="spellEnd"/>
      <w:r w:rsidR="00881228">
        <w:rPr>
          <w:rFonts w:ascii="GHEA Grapalat" w:hAnsi="GHEA Grapalat"/>
          <w:b/>
          <w:lang w:bidi="ar-SA"/>
        </w:rPr>
        <w:t xml:space="preserve"> </w:t>
      </w:r>
      <w:proofErr w:type="spellStart"/>
      <w:r w:rsidR="00881228">
        <w:rPr>
          <w:rFonts w:ascii="GHEA Grapalat" w:hAnsi="GHEA Grapalat"/>
          <w:b/>
          <w:lang w:bidi="ar-SA"/>
        </w:rPr>
        <w:t>марз</w:t>
      </w:r>
      <w:proofErr w:type="spellEnd"/>
      <w:r w:rsidR="00881228">
        <w:rPr>
          <w:rFonts w:ascii="GHEA Grapalat" w:hAnsi="GHEA Grapalat"/>
          <w:b/>
          <w:lang w:bidi="ar-SA"/>
        </w:rPr>
        <w:t xml:space="preserve">, </w:t>
      </w:r>
      <w:proofErr w:type="spellStart"/>
      <w:r w:rsidR="00881228">
        <w:rPr>
          <w:rFonts w:ascii="GHEA Grapalat" w:hAnsi="GHEA Grapalat"/>
          <w:b/>
          <w:lang w:bidi="ar-SA"/>
        </w:rPr>
        <w:t>Гарни</w:t>
      </w:r>
      <w:proofErr w:type="spellEnd"/>
      <w:r w:rsidR="00881228">
        <w:rPr>
          <w:rFonts w:ascii="GHEA Grapalat" w:hAnsi="GHEA Grapalat"/>
          <w:b/>
          <w:lang w:bidi="ar-SA"/>
        </w:rPr>
        <w:t xml:space="preserve">, ул. Шаумяна </w:t>
      </w:r>
      <w:r w:rsidR="00881228" w:rsidRPr="00297B13">
        <w:rPr>
          <w:rFonts w:ascii="GHEA Grapalat" w:hAnsi="GHEA Grapalat"/>
          <w:b/>
          <w:lang w:bidi="ar-SA"/>
        </w:rPr>
        <w:t xml:space="preserve"> 4</w:t>
      </w:r>
      <w:r w:rsidR="00881228" w:rsidRPr="004775ED">
        <w:rPr>
          <w:rFonts w:ascii="GHEA Grapalat" w:hAnsi="GHEA Grapalat"/>
          <w:sz w:val="16"/>
          <w:szCs w:val="16"/>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587AA3" w:rsidP="00B46D58">
      <w:pPr>
        <w:pStyle w:val="a3"/>
        <w:widowControl w:val="0"/>
        <w:spacing w:line="240" w:lineRule="auto"/>
        <w:ind w:firstLine="0"/>
        <w:rPr>
          <w:rFonts w:ascii="GHEA Grapalat" w:hAnsi="GHEA Grapalat"/>
          <w:i w:val="0"/>
          <w:sz w:val="24"/>
          <w:szCs w:val="24"/>
        </w:rPr>
      </w:pPr>
      <w:proofErr w:type="gramStart"/>
      <w:r w:rsidRPr="00587AA3">
        <w:rPr>
          <w:rFonts w:ascii="GHEA Grapalat" w:hAnsi="GHEA Grapalat"/>
          <w:b/>
          <w:i w:val="0"/>
          <w:sz w:val="24"/>
          <w:szCs w:val="24"/>
        </w:rPr>
        <w:t>сжатый</w:t>
      </w:r>
      <w:proofErr w:type="gramEnd"/>
      <w:r w:rsidRPr="00587AA3">
        <w:rPr>
          <w:rFonts w:ascii="GHEA Grapalat" w:hAnsi="GHEA Grapalat"/>
          <w:b/>
          <w:i w:val="0"/>
          <w:sz w:val="24"/>
          <w:szCs w:val="24"/>
        </w:rPr>
        <w:t xml:space="preserve"> природный газ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677658"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881228">
        <w:rPr>
          <w:rFonts w:ascii="GHEA Grapalat" w:hAnsi="GHEA Grapalat"/>
          <w:i w:val="0"/>
          <w:sz w:val="24"/>
          <w:szCs w:val="24"/>
        </w:rPr>
        <w:t xml:space="preserve">о обратиться к заказчику до </w:t>
      </w:r>
      <w:r w:rsidR="00881228" w:rsidRPr="00881228">
        <w:rPr>
          <w:rFonts w:ascii="GHEA Grapalat" w:hAnsi="GHEA Grapalat"/>
          <w:b/>
          <w:i w:val="0"/>
          <w:sz w:val="24"/>
          <w:szCs w:val="24"/>
        </w:rPr>
        <w:t>12:00</w:t>
      </w:r>
      <w:r w:rsidRPr="00881228">
        <w:rPr>
          <w:rFonts w:ascii="GHEA Grapalat" w:hAnsi="GHEA Grapalat"/>
          <w:b/>
          <w:i w:val="0"/>
          <w:sz w:val="24"/>
          <w:szCs w:val="24"/>
        </w:rPr>
        <w:t xml:space="preserve"> часов</w:t>
      </w:r>
      <w:r w:rsidR="00971F4A" w:rsidRPr="00881228">
        <w:rPr>
          <w:rFonts w:ascii="GHEA Grapalat" w:hAnsi="GHEA Grapalat"/>
          <w:b/>
          <w:i w:val="0"/>
          <w:sz w:val="24"/>
          <w:szCs w:val="24"/>
        </w:rPr>
        <w:t xml:space="preserve"> </w:t>
      </w:r>
      <w:r w:rsidR="00587AA3">
        <w:rPr>
          <w:rFonts w:ascii="GHEA Grapalat" w:hAnsi="GHEA Grapalat"/>
          <w:b/>
          <w:i w:val="0"/>
          <w:sz w:val="24"/>
          <w:szCs w:val="24"/>
        </w:rPr>
        <w:t>7</w:t>
      </w:r>
      <w:r w:rsidRPr="00881228">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w:t>
      </w:r>
      <w:proofErr w:type="gramStart"/>
      <w:r w:rsidRPr="009044F1">
        <w:rPr>
          <w:rFonts w:ascii="GHEA Grapalat" w:hAnsi="GHEA Grapalat"/>
          <w:i w:val="0"/>
          <w:sz w:val="24"/>
          <w:szCs w:val="24"/>
        </w:rPr>
        <w:t>форме  в</w:t>
      </w:r>
      <w:proofErr w:type="gramEnd"/>
      <w:r w:rsidRPr="009044F1">
        <w:rPr>
          <w:rFonts w:ascii="GHEA Grapalat" w:hAnsi="GHEA Grapalat"/>
          <w:i w:val="0"/>
          <w:sz w:val="24"/>
          <w:szCs w:val="24"/>
        </w:rPr>
        <w:t xml:space="preserve"> первый рабочий день, следующий за получением такого требования</w:t>
      </w:r>
      <w:r w:rsidR="003460D5">
        <w:rPr>
          <w:rFonts w:ascii="GHEA Grapalat" w:hAnsi="GHEA Grapalat"/>
          <w:i w:val="0"/>
          <w:sz w:val="24"/>
          <w:szCs w:val="24"/>
        </w:rPr>
        <w:t>.</w:t>
      </w:r>
      <w:r w:rsidRPr="009044F1">
        <w:rPr>
          <w:rFonts w:ascii="GHEA Grapalat" w:hAnsi="GHEA Grapalat"/>
          <w:i w:val="0"/>
          <w:sz w:val="24"/>
          <w:szCs w:val="24"/>
        </w:rPr>
        <w:t xml:space="preserve"> </w:t>
      </w:r>
      <w:r w:rsidR="00357D48"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881228" w:rsidRDefault="003F6ED1" w:rsidP="00881228">
      <w:pPr>
        <w:pStyle w:val="a3"/>
        <w:widowControl w:val="0"/>
        <w:spacing w:after="160"/>
        <w:ind w:firstLine="567"/>
        <w:rPr>
          <w:rFonts w:ascii="GHEA Grapalat" w:hAnsi="GHEA Grapalat"/>
          <w:b/>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881228">
        <w:rPr>
          <w:rFonts w:ascii="GHEA Grapalat" w:hAnsi="GHEA Grapalat"/>
          <w:i w:val="0"/>
          <w:sz w:val="24"/>
          <w:szCs w:val="24"/>
        </w:rPr>
        <w:t xml:space="preserve"> </w:t>
      </w:r>
      <w:r w:rsidR="00881228" w:rsidRPr="00881228">
        <w:rPr>
          <w:rFonts w:ascii="GHEA Grapalat" w:hAnsi="GHEA Grapalat"/>
          <w:b/>
          <w:i w:val="0"/>
          <w:sz w:val="24"/>
          <w:szCs w:val="24"/>
        </w:rPr>
        <w:t xml:space="preserve">Республика Армения, </w:t>
      </w:r>
      <w:proofErr w:type="spellStart"/>
      <w:r w:rsidR="00881228" w:rsidRPr="00881228">
        <w:rPr>
          <w:rFonts w:ascii="GHEA Grapalat" w:hAnsi="GHEA Grapalat"/>
          <w:b/>
          <w:i w:val="0"/>
          <w:sz w:val="24"/>
          <w:szCs w:val="24"/>
        </w:rPr>
        <w:t>Котайкский</w:t>
      </w:r>
      <w:proofErr w:type="spellEnd"/>
      <w:r w:rsidR="00881228" w:rsidRPr="00881228">
        <w:rPr>
          <w:rFonts w:ascii="GHEA Grapalat" w:hAnsi="GHEA Grapalat"/>
          <w:b/>
          <w:i w:val="0"/>
          <w:sz w:val="24"/>
          <w:szCs w:val="24"/>
        </w:rPr>
        <w:t xml:space="preserve"> </w:t>
      </w:r>
      <w:proofErr w:type="spellStart"/>
      <w:r w:rsidR="00881228" w:rsidRPr="00881228">
        <w:rPr>
          <w:rFonts w:ascii="GHEA Grapalat" w:hAnsi="GHEA Grapalat"/>
          <w:b/>
          <w:i w:val="0"/>
          <w:sz w:val="24"/>
          <w:szCs w:val="24"/>
        </w:rPr>
        <w:t>марз</w:t>
      </w:r>
      <w:proofErr w:type="spellEnd"/>
      <w:r w:rsidR="00881228" w:rsidRPr="00881228">
        <w:rPr>
          <w:rFonts w:ascii="GHEA Grapalat" w:hAnsi="GHEA Grapalat"/>
          <w:b/>
          <w:i w:val="0"/>
          <w:sz w:val="24"/>
          <w:szCs w:val="24"/>
        </w:rPr>
        <w:t xml:space="preserve">, </w:t>
      </w:r>
      <w:proofErr w:type="spellStart"/>
      <w:r w:rsidR="00881228" w:rsidRPr="00881228">
        <w:rPr>
          <w:rFonts w:ascii="GHEA Grapalat" w:hAnsi="GHEA Grapalat"/>
          <w:b/>
          <w:i w:val="0"/>
          <w:sz w:val="24"/>
          <w:szCs w:val="24"/>
        </w:rPr>
        <w:t>Гарни</w:t>
      </w:r>
      <w:proofErr w:type="spellEnd"/>
      <w:r w:rsidR="00881228" w:rsidRPr="00881228">
        <w:rPr>
          <w:rFonts w:ascii="GHEA Grapalat" w:hAnsi="GHEA Grapalat"/>
          <w:b/>
          <w:i w:val="0"/>
          <w:sz w:val="24"/>
          <w:szCs w:val="24"/>
        </w:rPr>
        <w:t xml:space="preserve">, ул. </w:t>
      </w:r>
      <w:proofErr w:type="gramStart"/>
      <w:r w:rsidR="00881228" w:rsidRPr="00881228">
        <w:rPr>
          <w:rFonts w:ascii="GHEA Grapalat" w:hAnsi="GHEA Grapalat"/>
          <w:b/>
          <w:i w:val="0"/>
          <w:sz w:val="24"/>
          <w:szCs w:val="24"/>
        </w:rPr>
        <w:t>Шаумяна  4</w:t>
      </w:r>
      <w:proofErr w:type="gramEnd"/>
      <w:r w:rsidR="00881228" w:rsidRPr="00881228">
        <w:rPr>
          <w:rFonts w:ascii="GHEA Grapalat" w:hAnsi="GHEA Grapalat"/>
          <w:b/>
          <w:i w:val="0"/>
          <w:sz w:val="24"/>
          <w:szCs w:val="24"/>
        </w:rPr>
        <w:t xml:space="preserve"> </w:t>
      </w:r>
    </w:p>
    <w:p w:rsidR="003F6ED1" w:rsidRPr="000F11E5" w:rsidRDefault="00881228" w:rsidP="001516B2">
      <w:pPr>
        <w:pStyle w:val="a3"/>
        <w:widowControl w:val="0"/>
        <w:spacing w:after="160" w:line="240" w:lineRule="auto"/>
        <w:ind w:firstLine="0"/>
        <w:contextualSpacing/>
        <w:rPr>
          <w:rFonts w:ascii="GHEA Grapalat" w:hAnsi="GHEA Grapalat"/>
          <w:i w:val="0"/>
          <w:sz w:val="24"/>
          <w:szCs w:val="24"/>
        </w:rPr>
      </w:pPr>
      <w:proofErr w:type="gramStart"/>
      <w:r>
        <w:rPr>
          <w:rFonts w:ascii="GHEA Grapalat" w:hAnsi="GHEA Grapalat"/>
          <w:i w:val="0"/>
          <w:sz w:val="24"/>
          <w:szCs w:val="24"/>
        </w:rPr>
        <w:lastRenderedPageBreak/>
        <w:t>в</w:t>
      </w:r>
      <w:proofErr w:type="gramEnd"/>
      <w:r>
        <w:rPr>
          <w:rFonts w:ascii="GHEA Grapalat" w:hAnsi="GHEA Grapalat"/>
          <w:i w:val="0"/>
          <w:sz w:val="24"/>
          <w:szCs w:val="24"/>
        </w:rPr>
        <w:t xml:space="preserve"> докум</w:t>
      </w:r>
      <w:r w:rsidR="00587AA3">
        <w:rPr>
          <w:rFonts w:ascii="GHEA Grapalat" w:hAnsi="GHEA Grapalat"/>
          <w:i w:val="0"/>
          <w:sz w:val="24"/>
          <w:szCs w:val="24"/>
        </w:rPr>
        <w:t xml:space="preserve">ентарной форме, до </w:t>
      </w:r>
      <w:r w:rsidR="00587AA3" w:rsidRPr="00587AA3">
        <w:rPr>
          <w:rFonts w:ascii="GHEA Grapalat" w:hAnsi="GHEA Grapalat"/>
          <w:b/>
          <w:i w:val="0"/>
          <w:sz w:val="24"/>
          <w:szCs w:val="24"/>
        </w:rPr>
        <w:t>12:00 часов 7</w:t>
      </w:r>
      <w:r w:rsidR="003F6ED1" w:rsidRPr="00587AA3">
        <w:rPr>
          <w:rFonts w:ascii="GHEA Grapalat" w:hAnsi="GHEA Grapalat"/>
          <w:b/>
          <w:i w:val="0"/>
          <w:sz w:val="24"/>
          <w:szCs w:val="24"/>
        </w:rPr>
        <w:t>-го</w:t>
      </w:r>
      <w:r w:rsidR="003F6ED1"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881228" w:rsidRDefault="003F6ED1" w:rsidP="00881228">
      <w:pPr>
        <w:pStyle w:val="a3"/>
        <w:widowControl w:val="0"/>
        <w:spacing w:after="160"/>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881228" w:rsidRPr="00881228">
        <w:rPr>
          <w:rFonts w:ascii="GHEA Grapalat" w:hAnsi="GHEA Grapalat"/>
          <w:b/>
          <w:i w:val="0"/>
          <w:sz w:val="24"/>
          <w:szCs w:val="24"/>
        </w:rPr>
        <w:t xml:space="preserve">Республика Армения, </w:t>
      </w:r>
      <w:proofErr w:type="spellStart"/>
      <w:r w:rsidR="00881228" w:rsidRPr="00881228">
        <w:rPr>
          <w:rFonts w:ascii="GHEA Grapalat" w:hAnsi="GHEA Grapalat"/>
          <w:b/>
          <w:i w:val="0"/>
          <w:sz w:val="24"/>
          <w:szCs w:val="24"/>
        </w:rPr>
        <w:t>Котайкский</w:t>
      </w:r>
      <w:proofErr w:type="spellEnd"/>
      <w:r w:rsidR="00881228" w:rsidRPr="00881228">
        <w:rPr>
          <w:rFonts w:ascii="GHEA Grapalat" w:hAnsi="GHEA Grapalat"/>
          <w:b/>
          <w:i w:val="0"/>
          <w:sz w:val="24"/>
          <w:szCs w:val="24"/>
        </w:rPr>
        <w:t xml:space="preserve"> </w:t>
      </w:r>
      <w:proofErr w:type="spellStart"/>
      <w:r w:rsidR="00881228" w:rsidRPr="00881228">
        <w:rPr>
          <w:rFonts w:ascii="GHEA Grapalat" w:hAnsi="GHEA Grapalat"/>
          <w:b/>
          <w:i w:val="0"/>
          <w:sz w:val="24"/>
          <w:szCs w:val="24"/>
        </w:rPr>
        <w:t>марз</w:t>
      </w:r>
      <w:proofErr w:type="spellEnd"/>
      <w:r w:rsidR="00881228" w:rsidRPr="00881228">
        <w:rPr>
          <w:rFonts w:ascii="GHEA Grapalat" w:hAnsi="GHEA Grapalat"/>
          <w:b/>
          <w:i w:val="0"/>
          <w:sz w:val="24"/>
          <w:szCs w:val="24"/>
        </w:rPr>
        <w:t xml:space="preserve">, </w:t>
      </w:r>
      <w:proofErr w:type="spellStart"/>
      <w:r w:rsidR="00881228" w:rsidRPr="00881228">
        <w:rPr>
          <w:rFonts w:ascii="GHEA Grapalat" w:hAnsi="GHEA Grapalat"/>
          <w:b/>
          <w:i w:val="0"/>
          <w:sz w:val="24"/>
          <w:szCs w:val="24"/>
        </w:rPr>
        <w:t>Гарни</w:t>
      </w:r>
      <w:proofErr w:type="spellEnd"/>
      <w:r w:rsidR="00881228" w:rsidRPr="00881228">
        <w:rPr>
          <w:rFonts w:ascii="GHEA Grapalat" w:hAnsi="GHEA Grapalat"/>
          <w:b/>
          <w:i w:val="0"/>
          <w:sz w:val="24"/>
          <w:szCs w:val="24"/>
        </w:rPr>
        <w:t xml:space="preserve">, ул. </w:t>
      </w:r>
      <w:proofErr w:type="gramStart"/>
      <w:r w:rsidR="00881228" w:rsidRPr="00881228">
        <w:rPr>
          <w:rFonts w:ascii="GHEA Grapalat" w:hAnsi="GHEA Grapalat"/>
          <w:b/>
          <w:i w:val="0"/>
          <w:sz w:val="24"/>
          <w:szCs w:val="24"/>
        </w:rPr>
        <w:t>Шаумяна  4</w:t>
      </w:r>
      <w:proofErr w:type="gramEnd"/>
      <w:r w:rsidR="00881228" w:rsidRPr="00881228">
        <w:rPr>
          <w:rFonts w:ascii="GHEA Grapalat" w:hAnsi="GHEA Grapalat"/>
          <w:b/>
          <w:i w:val="0"/>
          <w:sz w:val="24"/>
          <w:szCs w:val="24"/>
        </w:rPr>
        <w:t xml:space="preserve"> </w:t>
      </w:r>
      <w:r w:rsidR="00881228">
        <w:rPr>
          <w:rFonts w:ascii="GHEA Grapalat" w:hAnsi="GHEA Grapalat"/>
          <w:i w:val="0"/>
          <w:sz w:val="24"/>
          <w:szCs w:val="24"/>
        </w:rPr>
        <w:t xml:space="preserve">, в </w:t>
      </w:r>
      <w:r w:rsidR="00881228" w:rsidRPr="00881228">
        <w:rPr>
          <w:rFonts w:ascii="GHEA Grapalat" w:hAnsi="GHEA Grapalat"/>
          <w:b/>
          <w:i w:val="0"/>
          <w:sz w:val="24"/>
          <w:szCs w:val="24"/>
        </w:rPr>
        <w:t>12:00</w:t>
      </w:r>
      <w:r w:rsidRPr="00881228">
        <w:rPr>
          <w:rFonts w:ascii="GHEA Grapalat" w:hAnsi="GHEA Grapalat"/>
          <w:b/>
          <w:i w:val="0"/>
          <w:sz w:val="24"/>
          <w:szCs w:val="24"/>
        </w:rPr>
        <w:t xml:space="preserve"> часов </w:t>
      </w:r>
      <w:r w:rsidR="00587AA3">
        <w:rPr>
          <w:rFonts w:ascii="GHEA Grapalat" w:hAnsi="GHEA Grapalat"/>
          <w:b/>
          <w:i w:val="0"/>
          <w:sz w:val="24"/>
          <w:szCs w:val="24"/>
        </w:rPr>
        <w:t>10.07</w:t>
      </w:r>
      <w:r w:rsidR="00881228" w:rsidRPr="00881228">
        <w:rPr>
          <w:rFonts w:ascii="GHEA Grapalat" w:hAnsi="GHEA Grapalat"/>
          <w:b/>
          <w:i w:val="0"/>
          <w:sz w:val="24"/>
          <w:szCs w:val="24"/>
        </w:rPr>
        <w:t>.2020.</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881228" w:rsidRPr="00297B13" w:rsidRDefault="00881228" w:rsidP="00881228">
      <w:pPr>
        <w:spacing w:line="360" w:lineRule="auto"/>
        <w:ind w:firstLine="567"/>
        <w:jc w:val="both"/>
        <w:rPr>
          <w:rFonts w:ascii="GHEA Grapalat" w:hAnsi="GHEA Grapalat"/>
          <w:sz w:val="16"/>
          <w:lang w:bidi="ar-SA"/>
        </w:rPr>
      </w:pPr>
      <w:r w:rsidRPr="00297B13">
        <w:rPr>
          <w:rFonts w:ascii="GHEA Grapalat" w:hAnsi="GHEA Grapalat"/>
          <w:lang w:bidi="ar-SA"/>
        </w:rPr>
        <w:t xml:space="preserve">Р. </w:t>
      </w:r>
      <w:proofErr w:type="spellStart"/>
      <w:r w:rsidRPr="00297B13">
        <w:rPr>
          <w:rFonts w:ascii="GHEA Grapalat" w:hAnsi="GHEA Grapalat"/>
          <w:lang w:bidi="ar-SA"/>
        </w:rPr>
        <w:t>Асатрян</w:t>
      </w:r>
      <w:proofErr w:type="spellEnd"/>
    </w:p>
    <w:p w:rsidR="00881228" w:rsidRPr="00297B13" w:rsidRDefault="00881228" w:rsidP="00881228">
      <w:pPr>
        <w:spacing w:after="160"/>
        <w:ind w:firstLine="709"/>
        <w:jc w:val="both"/>
        <w:rPr>
          <w:rFonts w:ascii="GHEA Grapalat" w:hAnsi="GHEA Grapalat" w:cs="Arial"/>
          <w:i/>
          <w:sz w:val="22"/>
          <w:szCs w:val="20"/>
          <w:u w:val="single"/>
          <w:lang w:val="af-ZA" w:bidi="ar-SA"/>
        </w:rPr>
      </w:pPr>
      <w:proofErr w:type="gramStart"/>
      <w:r w:rsidRPr="00297B13">
        <w:rPr>
          <w:rFonts w:ascii="GHEA Grapalat" w:hAnsi="GHEA Grapalat"/>
          <w:lang w:bidi="ar-SA"/>
        </w:rPr>
        <w:t xml:space="preserve">Телефон  </w:t>
      </w:r>
      <w:r w:rsidRPr="00297B13">
        <w:rPr>
          <w:rFonts w:ascii="GHEA Grapalat" w:hAnsi="GHEA Grapalat" w:cs="Arial"/>
          <w:i/>
          <w:sz w:val="22"/>
          <w:szCs w:val="20"/>
          <w:lang w:val="af-ZA" w:bidi="ar-SA"/>
        </w:rPr>
        <w:t>096</w:t>
      </w:r>
      <w:proofErr w:type="gramEnd"/>
      <w:r w:rsidRPr="00297B13">
        <w:rPr>
          <w:rFonts w:ascii="GHEA Grapalat" w:hAnsi="GHEA Grapalat" w:cs="Arial"/>
          <w:i/>
          <w:sz w:val="22"/>
          <w:szCs w:val="20"/>
          <w:lang w:val="af-ZA" w:bidi="ar-SA"/>
        </w:rPr>
        <w:t xml:space="preserve"> 50 50 09</w:t>
      </w:r>
    </w:p>
    <w:p w:rsidR="00881228" w:rsidRPr="00297B13" w:rsidRDefault="00881228" w:rsidP="00881228">
      <w:pPr>
        <w:spacing w:after="160" w:line="360" w:lineRule="auto"/>
        <w:jc w:val="both"/>
        <w:rPr>
          <w:rFonts w:ascii="GHEA Grapalat" w:hAnsi="GHEA Grapalat"/>
          <w:lang w:bidi="ar-SA"/>
        </w:rPr>
      </w:pPr>
      <w:r w:rsidRPr="00297B13">
        <w:rPr>
          <w:rFonts w:ascii="GHEA Grapalat" w:hAnsi="GHEA Grapalat"/>
          <w:lang w:bidi="ar-SA"/>
        </w:rPr>
        <w:t xml:space="preserve">Электронная почта </w:t>
      </w:r>
      <w:r w:rsidRPr="00297B13">
        <w:rPr>
          <w:rFonts w:ascii="Arial AMU" w:hAnsi="Arial AMU" w:cs="Arial"/>
          <w:sz w:val="22"/>
          <w:szCs w:val="20"/>
          <w:lang w:bidi="ar-SA"/>
        </w:rPr>
        <w:t>garnihamaynq@mail.ru</w:t>
      </w:r>
      <w:r w:rsidRPr="00297B13">
        <w:rPr>
          <w:rFonts w:ascii="GHEA Grapalat" w:hAnsi="GHEA Grapalat"/>
          <w:lang w:bidi="ar-SA"/>
        </w:rPr>
        <w:t xml:space="preserve"> </w:t>
      </w:r>
    </w:p>
    <w:p w:rsidR="00881228" w:rsidRDefault="00881228" w:rsidP="00881228">
      <w:pPr>
        <w:spacing w:after="160" w:line="360" w:lineRule="auto"/>
        <w:jc w:val="both"/>
        <w:rPr>
          <w:rFonts w:ascii="GHEA Grapalat" w:hAnsi="GHEA Grapalat"/>
          <w:lang w:bidi="ar-SA"/>
        </w:rPr>
      </w:pPr>
      <w:r w:rsidRPr="00297B13">
        <w:rPr>
          <w:rFonts w:ascii="GHEA Grapalat" w:hAnsi="GHEA Grapalat"/>
          <w:lang w:bidi="ar-SA"/>
        </w:rPr>
        <w:t xml:space="preserve">Заказчик </w:t>
      </w:r>
      <w:proofErr w:type="gramStart"/>
      <w:r w:rsidRPr="00297B13">
        <w:rPr>
          <w:rFonts w:ascii="GHEA Grapalat" w:hAnsi="GHEA Grapalat"/>
          <w:lang w:bidi="ar-SA"/>
        </w:rPr>
        <w:t>&lt;&lt; Общественная</w:t>
      </w:r>
      <w:proofErr w:type="gramEnd"/>
      <w:r w:rsidRPr="00297B13">
        <w:rPr>
          <w:rFonts w:ascii="GHEA Grapalat" w:hAnsi="GHEA Grapalat"/>
          <w:lang w:bidi="ar-SA"/>
        </w:rPr>
        <w:t xml:space="preserve"> экономика </w:t>
      </w:r>
      <w:proofErr w:type="spellStart"/>
      <w:r w:rsidRPr="00297B13">
        <w:rPr>
          <w:rFonts w:ascii="GHEA Grapalat" w:hAnsi="GHEA Grapalat"/>
          <w:lang w:bidi="ar-SA"/>
        </w:rPr>
        <w:t>Гарни</w:t>
      </w:r>
      <w:proofErr w:type="spellEnd"/>
      <w:r w:rsidRPr="00297B13">
        <w:rPr>
          <w:rFonts w:ascii="GHEA Grapalat" w:hAnsi="GHEA Grapalat"/>
          <w:lang w:bidi="ar-SA"/>
        </w:rPr>
        <w:t xml:space="preserve"> &gt;&gt; - ГНКО</w:t>
      </w: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Pr="00297B13" w:rsidRDefault="00881228" w:rsidP="00881228">
      <w:pPr>
        <w:spacing w:after="160" w:line="360" w:lineRule="auto"/>
        <w:rPr>
          <w:rFonts w:ascii="GHEA Grapalat" w:hAnsi="GHEA Grapalat"/>
          <w:sz w:val="16"/>
          <w:lang w:bidi="ar-SA"/>
        </w:rPr>
      </w:pPr>
    </w:p>
    <w:p w:rsidR="00096865" w:rsidRPr="009044F1" w:rsidRDefault="00096865" w:rsidP="0088122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881228" w:rsidRPr="00881228" w:rsidRDefault="005D7731" w:rsidP="00881228">
      <w:pPr>
        <w:pStyle w:val="a3"/>
        <w:spacing w:line="240" w:lineRule="auto"/>
        <w:jc w:val="right"/>
        <w:rPr>
          <w:rFonts w:ascii="GHEA Grapalat" w:hAnsi="GHEA Grapalat" w:cs="Sylfaen"/>
          <w:b/>
          <w:lang w:val="af-ZA" w:eastAsia="en-US" w:bidi="ar-SA"/>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096865" w:rsidRPr="009044F1">
        <w:rPr>
          <w:rFonts w:ascii="GHEA Grapalat" w:hAnsi="GHEA Grapalat"/>
        </w:rPr>
        <w:t xml:space="preserve">под кодом </w:t>
      </w:r>
      <w:r w:rsidR="00881228" w:rsidRPr="00881228">
        <w:rPr>
          <w:rFonts w:ascii="GHEA Grapalat" w:hAnsi="GHEA Grapalat" w:cs="Sylfaen"/>
          <w:b/>
          <w:lang w:val="af-ZA" w:eastAsia="en-US" w:bidi="ar-SA"/>
        </w:rPr>
        <w:t>«ԳԿՏ-ԳՀ</w:t>
      </w:r>
      <w:r w:rsidR="00881228" w:rsidRPr="00881228">
        <w:rPr>
          <w:rFonts w:ascii="GHEA Grapalat" w:hAnsi="GHEA Grapalat" w:cs="Sylfaen"/>
          <w:b/>
          <w:lang w:eastAsia="en-US" w:bidi="ar-SA"/>
        </w:rPr>
        <w:t>ԱՊ</w:t>
      </w:r>
      <w:r w:rsidR="00587AA3">
        <w:rPr>
          <w:rFonts w:ascii="GHEA Grapalat" w:hAnsi="GHEA Grapalat" w:cs="Sylfaen"/>
          <w:b/>
          <w:lang w:val="af-ZA" w:eastAsia="en-US" w:bidi="ar-SA"/>
        </w:rPr>
        <w:t>ՁԲ-20/3</w:t>
      </w:r>
      <w:r w:rsidR="00881228" w:rsidRPr="00881228">
        <w:rPr>
          <w:rFonts w:ascii="GHEA Grapalat" w:hAnsi="GHEA Grapalat" w:cs="Sylfaen"/>
          <w:b/>
          <w:lang w:val="af-ZA" w:eastAsia="en-US" w:bidi="ar-SA"/>
        </w:rPr>
        <w:t>»</w:t>
      </w:r>
    </w:p>
    <w:p w:rsidR="00096865" w:rsidRPr="009044F1" w:rsidRDefault="001B32D9" w:rsidP="00881228">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w:t>
      </w:r>
      <w:r w:rsidR="00587AA3">
        <w:rPr>
          <w:rFonts w:ascii="GHEA Grapalat" w:hAnsi="GHEA Grapalat"/>
          <w:i/>
        </w:rPr>
        <w:t xml:space="preserve"> </w:t>
      </w:r>
      <w:proofErr w:type="gramStart"/>
      <w:r w:rsidR="00587AA3">
        <w:rPr>
          <w:rFonts w:ascii="GHEA Grapalat" w:hAnsi="GHEA Grapalat"/>
          <w:i/>
        </w:rPr>
        <w:t>1  от</w:t>
      </w:r>
      <w:proofErr w:type="gramEnd"/>
      <w:r w:rsidR="00587AA3">
        <w:rPr>
          <w:rFonts w:ascii="GHEA Grapalat" w:hAnsi="GHEA Grapalat"/>
          <w:i/>
        </w:rPr>
        <w:t xml:space="preserve"> 02.07</w:t>
      </w:r>
      <w:r w:rsidR="00881228">
        <w:rPr>
          <w:rFonts w:ascii="GHEA Grapalat" w:hAnsi="GHEA Grapalat"/>
          <w:i/>
        </w:rPr>
        <w:t>.</w:t>
      </w:r>
      <w:r w:rsidR="00096865" w:rsidRPr="009044F1">
        <w:rPr>
          <w:rFonts w:ascii="GHEA Grapalat" w:hAnsi="GHEA Grapalat"/>
          <w:i/>
        </w:rPr>
        <w:t xml:space="preserve"> 20</w:t>
      </w:r>
      <w:r w:rsidR="00881228">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881228" w:rsidRPr="00297B13" w:rsidRDefault="00881228" w:rsidP="00881228">
      <w:pPr>
        <w:spacing w:after="160" w:line="360" w:lineRule="auto"/>
        <w:jc w:val="center"/>
        <w:rPr>
          <w:rFonts w:ascii="GHEA Grapalat" w:hAnsi="GHEA Grapalat"/>
          <w:sz w:val="16"/>
          <w:lang w:bidi="ar-SA"/>
        </w:rPr>
      </w:pPr>
      <w:proofErr w:type="gramStart"/>
      <w:r w:rsidRPr="00297B13">
        <w:rPr>
          <w:rFonts w:ascii="GHEA Grapalat" w:hAnsi="GHEA Grapalat"/>
          <w:lang w:bidi="ar-SA"/>
        </w:rPr>
        <w:t>&lt;&lt; Общественная</w:t>
      </w:r>
      <w:proofErr w:type="gramEnd"/>
      <w:r w:rsidRPr="00297B13">
        <w:rPr>
          <w:rFonts w:ascii="GHEA Grapalat" w:hAnsi="GHEA Grapalat"/>
          <w:lang w:bidi="ar-SA"/>
        </w:rPr>
        <w:t xml:space="preserve"> экономика </w:t>
      </w:r>
      <w:proofErr w:type="spellStart"/>
      <w:r w:rsidRPr="00297B13">
        <w:rPr>
          <w:rFonts w:ascii="GHEA Grapalat" w:hAnsi="GHEA Grapalat"/>
          <w:lang w:bidi="ar-SA"/>
        </w:rPr>
        <w:t>Гарни</w:t>
      </w:r>
      <w:proofErr w:type="spellEnd"/>
      <w:r w:rsidRPr="00297B13">
        <w:rPr>
          <w:rFonts w:ascii="GHEA Grapalat" w:hAnsi="GHEA Grapalat"/>
          <w:lang w:bidi="ar-SA"/>
        </w:rPr>
        <w:t xml:space="preserve"> &gt;&gt; - ГНКО</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881228" w:rsidRPr="00881228">
        <w:rPr>
          <w:rFonts w:ascii="GHEA Grapalat" w:hAnsi="GHEA Grapalat"/>
          <w:b/>
        </w:rPr>
        <w:t xml:space="preserve"> </w:t>
      </w:r>
      <w:r w:rsidR="00587AA3" w:rsidRPr="00587AA3">
        <w:rPr>
          <w:rFonts w:ascii="GHEA Grapalat" w:hAnsi="GHEA Grapalat"/>
          <w:b/>
        </w:rPr>
        <w:t>сжатый природный газ</w:t>
      </w:r>
      <w:r w:rsidR="00881228" w:rsidRPr="00881228">
        <w:rPr>
          <w:rFonts w:ascii="GHEA Grapalat" w:hAnsi="GHEA Grapalat"/>
        </w:rPr>
        <w:t xml:space="preserve"> </w:t>
      </w:r>
      <w:r w:rsidRPr="009044F1">
        <w:rPr>
          <w:rFonts w:ascii="GHEA Grapalat" w:hAnsi="GHEA Grapalat"/>
        </w:rPr>
        <w:t>" ДЛЯ НУЖД "</w:t>
      </w:r>
      <w:r w:rsidR="00881228" w:rsidRPr="00881228">
        <w:rPr>
          <w:rFonts w:ascii="GHEA Grapalat" w:hAnsi="GHEA Grapalat"/>
          <w:b/>
          <w:lang w:bidi="ar-SA"/>
        </w:rPr>
        <w:t xml:space="preserve"> </w:t>
      </w:r>
      <w:r w:rsidR="00881228" w:rsidRPr="00297B13">
        <w:rPr>
          <w:rFonts w:ascii="GHEA Grapalat" w:hAnsi="GHEA Grapalat"/>
          <w:b/>
          <w:lang w:bidi="ar-SA"/>
        </w:rPr>
        <w:t>О</w:t>
      </w:r>
      <w:r w:rsidR="00881228">
        <w:rPr>
          <w:rFonts w:ascii="GHEA Grapalat" w:hAnsi="GHEA Grapalat"/>
          <w:b/>
          <w:lang w:bidi="ar-SA"/>
        </w:rPr>
        <w:t xml:space="preserve">бщественная экономика </w:t>
      </w:r>
      <w:proofErr w:type="spellStart"/>
      <w:r w:rsidR="00881228">
        <w:rPr>
          <w:rFonts w:ascii="GHEA Grapalat" w:hAnsi="GHEA Grapalat"/>
          <w:b/>
          <w:lang w:bidi="ar-SA"/>
        </w:rPr>
        <w:t>Гарни</w:t>
      </w:r>
      <w:proofErr w:type="spellEnd"/>
      <w:r w:rsidR="00881228">
        <w:rPr>
          <w:rFonts w:ascii="GHEA Grapalat" w:hAnsi="GHEA Grapalat"/>
          <w:b/>
          <w:lang w:bidi="ar-SA"/>
        </w:rPr>
        <w:t xml:space="preserve">  </w:t>
      </w:r>
      <w:r w:rsidR="00881228" w:rsidRPr="00297B13">
        <w:rPr>
          <w:rFonts w:ascii="GHEA Grapalat" w:hAnsi="GHEA Grapalat"/>
          <w:b/>
          <w:lang w:bidi="ar-SA"/>
        </w:rPr>
        <w:t xml:space="preserve"> ГНКО</w:t>
      </w:r>
      <w:r w:rsidR="00881228" w:rsidRPr="009044F1">
        <w:rPr>
          <w:rFonts w:ascii="GHEA Grapalat" w:hAnsi="GHEA Grapalat"/>
        </w:rPr>
        <w:t xml:space="preserve"> </w:t>
      </w:r>
      <w:r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587AA3" w:rsidP="00881228">
      <w:pPr>
        <w:widowControl w:val="0"/>
        <w:jc w:val="center"/>
        <w:rPr>
          <w:rFonts w:ascii="GHEA Grapalat" w:hAnsi="GHEA Grapalat"/>
          <w:sz w:val="20"/>
          <w:szCs w:val="20"/>
        </w:rPr>
      </w:pPr>
      <w:proofErr w:type="gramStart"/>
      <w:r w:rsidRPr="00587AA3">
        <w:rPr>
          <w:rFonts w:ascii="GHEA Grapalat" w:hAnsi="GHEA Grapalat"/>
          <w:b/>
        </w:rPr>
        <w:t>сжатый</w:t>
      </w:r>
      <w:proofErr w:type="gramEnd"/>
      <w:r w:rsidRPr="00587AA3">
        <w:rPr>
          <w:rFonts w:ascii="GHEA Grapalat" w:hAnsi="GHEA Grapalat"/>
          <w:b/>
        </w:rPr>
        <w:t xml:space="preserve"> природный газ</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881228" w:rsidRPr="00297B13">
        <w:rPr>
          <w:rFonts w:ascii="GHEA Grapalat" w:hAnsi="GHEA Grapalat"/>
          <w:b/>
          <w:lang w:bidi="ar-SA"/>
        </w:rPr>
        <w:t>О</w:t>
      </w:r>
      <w:r w:rsidR="00881228">
        <w:rPr>
          <w:rFonts w:ascii="GHEA Grapalat" w:hAnsi="GHEA Grapalat"/>
          <w:b/>
          <w:lang w:bidi="ar-SA"/>
        </w:rPr>
        <w:t xml:space="preserve">бщественная экономика </w:t>
      </w:r>
      <w:proofErr w:type="spellStart"/>
      <w:r w:rsidR="00881228">
        <w:rPr>
          <w:rFonts w:ascii="GHEA Grapalat" w:hAnsi="GHEA Grapalat"/>
          <w:b/>
          <w:lang w:bidi="ar-SA"/>
        </w:rPr>
        <w:t>Гарни</w:t>
      </w:r>
      <w:proofErr w:type="spellEnd"/>
      <w:r w:rsidR="00881228">
        <w:rPr>
          <w:rFonts w:ascii="GHEA Grapalat" w:hAnsi="GHEA Grapalat"/>
          <w:b/>
          <w:lang w:bidi="ar-SA"/>
        </w:rPr>
        <w:t xml:space="preserve">  </w:t>
      </w:r>
      <w:r w:rsidR="00881228" w:rsidRPr="00297B13">
        <w:rPr>
          <w:rFonts w:ascii="GHEA Grapalat" w:hAnsi="GHEA Grapalat"/>
          <w:b/>
          <w:lang w:bidi="ar-SA"/>
        </w:rPr>
        <w:t xml:space="preserve"> ГНКО</w:t>
      </w:r>
    </w:p>
    <w:p w:rsidR="00160AE4" w:rsidRPr="003A1EBB" w:rsidRDefault="00160AE4" w:rsidP="0088122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81228" w:rsidRPr="00881228">
        <w:rPr>
          <w:rFonts w:ascii="GHEA Grapalat" w:hAnsi="GHEA Grapalat" w:cs="Sylfaen"/>
          <w:b/>
          <w:lang w:val="af-ZA" w:eastAsia="en-US" w:bidi="ar-SA"/>
        </w:rPr>
        <w:t>«ԳԿՏ-ԳՀ</w:t>
      </w:r>
      <w:r w:rsidR="00881228" w:rsidRPr="00881228">
        <w:rPr>
          <w:rFonts w:ascii="GHEA Grapalat" w:hAnsi="GHEA Grapalat" w:cs="Sylfaen"/>
          <w:b/>
          <w:lang w:eastAsia="en-US" w:bidi="ar-SA"/>
        </w:rPr>
        <w:t>ԱՊ</w:t>
      </w:r>
      <w:r w:rsidR="00FC4A04">
        <w:rPr>
          <w:rFonts w:ascii="GHEA Grapalat" w:hAnsi="GHEA Grapalat" w:cs="Sylfaen"/>
          <w:b/>
          <w:lang w:val="af-ZA" w:eastAsia="en-US" w:bidi="ar-SA"/>
        </w:rPr>
        <w:t>ՁԲ-20/3</w:t>
      </w:r>
      <w:r w:rsidR="00881228" w:rsidRPr="00881228">
        <w:rPr>
          <w:rFonts w:ascii="GHEA Grapalat" w:hAnsi="GHEA Grapalat" w:cs="Sylfaen"/>
          <w:b/>
          <w:lang w:val="af-ZA" w:eastAsia="en-US" w:bidi="ar-SA"/>
        </w:rPr>
        <w:t>»</w:t>
      </w:r>
      <w:r w:rsidR="00881228"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w:t>
      </w:r>
      <w:r w:rsidRPr="000D2E3D">
        <w:rPr>
          <w:rFonts w:ascii="GHEA Grapalat" w:hAnsi="GHEA Grapalat"/>
        </w:rPr>
        <w:t>объявленной "</w:t>
      </w:r>
      <w:r w:rsidR="000D2E3D" w:rsidRPr="000D2E3D">
        <w:rPr>
          <w:rFonts w:ascii="GHEA Grapalat" w:hAnsi="GHEA Grapalat"/>
          <w:b/>
          <w:lang w:bidi="ar-SA"/>
        </w:rPr>
        <w:t xml:space="preserve"> Общественная экономика </w:t>
      </w:r>
      <w:proofErr w:type="spellStart"/>
      <w:r w:rsidR="000D2E3D" w:rsidRPr="000D2E3D">
        <w:rPr>
          <w:rFonts w:ascii="GHEA Grapalat" w:hAnsi="GHEA Grapalat"/>
          <w:b/>
          <w:lang w:bidi="ar-SA"/>
        </w:rPr>
        <w:t>Гарни</w:t>
      </w:r>
      <w:proofErr w:type="spellEnd"/>
      <w:r w:rsidR="000D2E3D" w:rsidRPr="000D2E3D">
        <w:rPr>
          <w:rFonts w:ascii="GHEA Grapalat" w:hAnsi="GHEA Grapalat"/>
          <w:b/>
          <w:lang w:bidi="ar-SA"/>
        </w:rPr>
        <w:t xml:space="preserve">   ГНКО</w:t>
      </w:r>
      <w:r w:rsidR="000D2E3D" w:rsidRPr="000D2E3D">
        <w:rPr>
          <w:rFonts w:ascii="GHEA Grapalat" w:hAnsi="GHEA Grapalat"/>
        </w:rPr>
        <w:t xml:space="preserve"> </w:t>
      </w:r>
      <w:r w:rsidRPr="000D2E3D">
        <w:rPr>
          <w:rFonts w:ascii="GHEA Grapalat" w:hAnsi="GHEA Grapalat"/>
        </w:rPr>
        <w:t>" (далее — заказчик) процедуре об условиях процедуры: о предмете закупок, проведении процедуры, определении</w:t>
      </w:r>
      <w:r w:rsidRPr="000B2CFA">
        <w:rPr>
          <w:rFonts w:ascii="GHEA Grapalat" w:hAnsi="GHEA Grapalat"/>
        </w:rPr>
        <w:t xml:space="preserve">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0D2E3D" w:rsidRPr="000D2E3D">
        <w:rPr>
          <w:rFonts w:ascii="Times New Roman" w:hAnsi="Times New Roman"/>
          <w:sz w:val="24"/>
          <w:szCs w:val="24"/>
          <w:lang w:eastAsia="en-US" w:bidi="ar-SA"/>
        </w:rPr>
        <w:t xml:space="preserve"> </w:t>
      </w:r>
      <w:proofErr w:type="spellStart"/>
      <w:r w:rsidR="000D2E3D" w:rsidRPr="00D57E0A">
        <w:rPr>
          <w:rFonts w:ascii="Times New Roman" w:hAnsi="Times New Roman"/>
          <w:sz w:val="24"/>
          <w:szCs w:val="24"/>
          <w:lang w:val="en-US" w:eastAsia="en-US" w:bidi="ar-SA"/>
        </w:rPr>
        <w:t>garnihamaynq</w:t>
      </w:r>
      <w:proofErr w:type="spellEnd"/>
      <w:r w:rsidR="000D2E3D" w:rsidRPr="00D57E0A">
        <w:rPr>
          <w:rFonts w:ascii="Times New Roman" w:hAnsi="Times New Roman"/>
          <w:sz w:val="24"/>
          <w:szCs w:val="24"/>
          <w:lang w:eastAsia="en-US" w:bidi="ar-SA"/>
        </w:rPr>
        <w:t>@</w:t>
      </w:r>
      <w:r w:rsidR="000D2E3D" w:rsidRPr="00D57E0A">
        <w:rPr>
          <w:rFonts w:ascii="Times New Roman" w:hAnsi="Times New Roman"/>
          <w:sz w:val="24"/>
          <w:szCs w:val="24"/>
          <w:lang w:val="en-US" w:eastAsia="en-US" w:bidi="ar-SA"/>
        </w:rPr>
        <w:t>mail</w:t>
      </w:r>
      <w:r w:rsidR="000D2E3D" w:rsidRPr="00D57E0A">
        <w:rPr>
          <w:rFonts w:ascii="Times New Roman" w:hAnsi="Times New Roman"/>
          <w:sz w:val="24"/>
          <w:szCs w:val="24"/>
          <w:lang w:eastAsia="en-US" w:bidi="ar-SA"/>
        </w:rPr>
        <w:t>.</w:t>
      </w:r>
      <w:proofErr w:type="spellStart"/>
      <w:r w:rsidR="000D2E3D" w:rsidRPr="00D57E0A">
        <w:rPr>
          <w:rFonts w:ascii="Times New Roman" w:hAnsi="Times New Roman"/>
          <w:sz w:val="24"/>
          <w:szCs w:val="24"/>
          <w:lang w:val="en-US" w:eastAsia="en-US" w:bidi="ar-SA"/>
        </w:rPr>
        <w:t>ru</w:t>
      </w:r>
      <w:proofErr w:type="spellEnd"/>
      <w:r w:rsidR="000D2E3D" w:rsidRPr="00D57E0A">
        <w:rPr>
          <w:rFonts w:ascii="GHEA Grapalat" w:hAnsi="GHEA Grapalat"/>
          <w:sz w:val="16"/>
          <w:szCs w:val="16"/>
          <w:lang w:eastAsia="en-US" w:bidi="ar-SA"/>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D2E3D" w:rsidRPr="000D2E3D">
        <w:rPr>
          <w:rFonts w:ascii="GHEA Grapalat" w:hAnsi="GHEA Grapalat"/>
          <w:b/>
          <w:i w:val="0"/>
          <w:sz w:val="24"/>
          <w:szCs w:val="24"/>
        </w:rPr>
        <w:t xml:space="preserve"> </w:t>
      </w:r>
      <w:r w:rsidR="00FC4A04" w:rsidRPr="00587AA3">
        <w:rPr>
          <w:rFonts w:ascii="GHEA Grapalat" w:hAnsi="GHEA Grapalat"/>
          <w:b/>
          <w:i w:val="0"/>
          <w:sz w:val="24"/>
          <w:szCs w:val="24"/>
        </w:rPr>
        <w:t>сжатый природный газ</w:t>
      </w:r>
      <w:r w:rsidR="000D2E3D" w:rsidRPr="009044F1">
        <w:rPr>
          <w:rFonts w:ascii="GHEA Grapalat" w:hAnsi="GHEA Grapalat"/>
          <w:i w:val="0"/>
          <w:sz w:val="24"/>
          <w:szCs w:val="24"/>
        </w:rPr>
        <w:t xml:space="preserve"> </w:t>
      </w:r>
      <w:r w:rsidRPr="009044F1">
        <w:rPr>
          <w:rFonts w:ascii="GHEA Grapalat" w:hAnsi="GHEA Grapalat"/>
          <w:i w:val="0"/>
          <w:sz w:val="24"/>
          <w:szCs w:val="24"/>
        </w:rPr>
        <w:t>" (далее — также товар) для нужд "</w:t>
      </w:r>
      <w:r w:rsidR="000D2E3D" w:rsidRPr="000D2E3D">
        <w:rPr>
          <w:rFonts w:ascii="GHEA Grapalat" w:hAnsi="GHEA Grapalat"/>
          <w:b/>
          <w:lang w:bidi="ar-SA"/>
        </w:rPr>
        <w:t xml:space="preserve"> </w:t>
      </w:r>
      <w:r w:rsidR="000D2E3D" w:rsidRPr="00297B13">
        <w:rPr>
          <w:rFonts w:ascii="GHEA Grapalat" w:hAnsi="GHEA Grapalat"/>
          <w:b/>
          <w:lang w:bidi="ar-SA"/>
        </w:rPr>
        <w:t>О</w:t>
      </w:r>
      <w:r w:rsidR="000D2E3D">
        <w:rPr>
          <w:rFonts w:ascii="GHEA Grapalat" w:hAnsi="GHEA Grapalat"/>
          <w:b/>
          <w:lang w:bidi="ar-SA"/>
        </w:rPr>
        <w:t xml:space="preserve">бщественная экономика </w:t>
      </w:r>
      <w:proofErr w:type="spellStart"/>
      <w:r w:rsidR="000D2E3D">
        <w:rPr>
          <w:rFonts w:ascii="GHEA Grapalat" w:hAnsi="GHEA Grapalat"/>
          <w:b/>
          <w:lang w:bidi="ar-SA"/>
        </w:rPr>
        <w:t>Гарни</w:t>
      </w:r>
      <w:proofErr w:type="spellEnd"/>
      <w:r w:rsidR="000D2E3D">
        <w:rPr>
          <w:rFonts w:ascii="GHEA Grapalat" w:hAnsi="GHEA Grapalat"/>
          <w:b/>
          <w:lang w:bidi="ar-SA"/>
        </w:rPr>
        <w:t xml:space="preserve">  </w:t>
      </w:r>
      <w:r w:rsidR="000D2E3D" w:rsidRPr="00297B13">
        <w:rPr>
          <w:rFonts w:ascii="GHEA Grapalat" w:hAnsi="GHEA Grapalat"/>
          <w:b/>
          <w:lang w:bidi="ar-SA"/>
        </w:rPr>
        <w:t xml:space="preserve"> ГНКО</w:t>
      </w:r>
      <w:r w:rsidR="000D2E3D" w:rsidRPr="00EC400D">
        <w:rPr>
          <w:rFonts w:ascii="GHEA Grapalat" w:hAnsi="GHEA Grapalat"/>
        </w:rPr>
        <w:t xml:space="preserve"> </w:t>
      </w:r>
      <w:r w:rsidR="000D2E3D">
        <w:rPr>
          <w:rFonts w:ascii="GHEA Grapalat" w:hAnsi="GHEA Grapalat"/>
          <w:i w:val="0"/>
          <w:sz w:val="24"/>
          <w:szCs w:val="24"/>
        </w:rPr>
        <w:t xml:space="preserve">", которые сгруппированы в лот " 1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FC4A04" w:rsidP="00B46D58">
            <w:pPr>
              <w:pStyle w:val="23"/>
              <w:widowControl w:val="0"/>
              <w:spacing w:after="120" w:line="240" w:lineRule="auto"/>
              <w:ind w:firstLine="0"/>
              <w:rPr>
                <w:rFonts w:ascii="GHEA Grapalat" w:hAnsi="GHEA Grapalat"/>
                <w:sz w:val="24"/>
                <w:szCs w:val="24"/>
                <w:u w:val="single"/>
                <w:vertAlign w:val="subscript"/>
              </w:rPr>
            </w:pPr>
            <w:proofErr w:type="gramStart"/>
            <w:r w:rsidRPr="00587AA3">
              <w:rPr>
                <w:rFonts w:ascii="GHEA Grapalat" w:hAnsi="GHEA Grapalat"/>
                <w:b/>
                <w:sz w:val="24"/>
                <w:szCs w:val="24"/>
              </w:rPr>
              <w:t>сжатый</w:t>
            </w:r>
            <w:proofErr w:type="gramEnd"/>
            <w:r w:rsidRPr="00587AA3">
              <w:rPr>
                <w:rFonts w:ascii="GHEA Grapalat" w:hAnsi="GHEA Grapalat"/>
                <w:b/>
                <w:sz w:val="24"/>
                <w:szCs w:val="24"/>
              </w:rPr>
              <w:t xml:space="preserve"> природный газ</w:t>
            </w:r>
          </w:p>
        </w:tc>
      </w:tr>
    </w:tbl>
    <w:p w:rsidR="00096865" w:rsidRDefault="00816505" w:rsidP="003460D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3460D5" w:rsidRPr="003460D5" w:rsidRDefault="003460D5" w:rsidP="003460D5">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w:t>
      </w:r>
      <w:proofErr w:type="gramStart"/>
      <w:r w:rsidRPr="009044F1">
        <w:rPr>
          <w:rFonts w:ascii="GHEA Grapalat" w:hAnsi="GHEA Grapalat"/>
        </w:rPr>
        <w:t>. части</w:t>
      </w:r>
      <w:proofErr w:type="gramEnd"/>
      <w:r w:rsidRPr="009044F1">
        <w:rPr>
          <w:rFonts w:ascii="GHEA Grapalat" w:hAnsi="GHEA Grapalat"/>
        </w:rPr>
        <w:t xml:space="preserve">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proofErr w:type="gramStart"/>
      <w:r w:rsidRPr="009044F1">
        <w:rPr>
          <w:rFonts w:ascii="GHEA Grapalat" w:hAnsi="GHEA Grapalat"/>
          <w:color w:val="000000"/>
        </w:rPr>
        <w:t>участником</w:t>
      </w:r>
      <w:proofErr w:type="gramEnd"/>
      <w:r w:rsidRPr="009044F1">
        <w:rPr>
          <w:rFonts w:ascii="GHEA Grapalat" w:hAnsi="GHEA Grapalat"/>
          <w:color w:val="000000"/>
        </w:rPr>
        <w:t>,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proofErr w:type="gramStart"/>
      <w:r w:rsidRPr="009044F1">
        <w:rPr>
          <w:rFonts w:ascii="GHEA Grapalat" w:hAnsi="GHEA Grapalat"/>
          <w:color w:val="000000"/>
        </w:rPr>
        <w:t>лицом</w:t>
      </w:r>
      <w:proofErr w:type="gramEnd"/>
      <w:r w:rsidRPr="009044F1">
        <w:rPr>
          <w:rFonts w:ascii="GHEA Grapalat" w:hAnsi="GHEA Grapalat"/>
          <w:color w:val="00000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proofErr w:type="gramStart"/>
      <w:r w:rsidRPr="009044F1">
        <w:rPr>
          <w:rFonts w:ascii="GHEA Grapalat" w:hAnsi="GHEA Grapalat"/>
          <w:color w:val="000000"/>
        </w:rPr>
        <w:t>сотрудником</w:t>
      </w:r>
      <w:proofErr w:type="gramEnd"/>
      <w:r w:rsidRPr="009044F1">
        <w:rPr>
          <w:rFonts w:ascii="GHEA Grapalat" w:hAnsi="GHEA Grapalat"/>
          <w:color w:val="000000"/>
        </w:rPr>
        <w:t xml:space="preserve">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proofErr w:type="gramStart"/>
      <w:r w:rsidRPr="009044F1">
        <w:rPr>
          <w:rFonts w:ascii="GHEA Grapalat" w:hAnsi="GHEA Grapalat"/>
          <w:color w:val="000000"/>
        </w:rPr>
        <w:t>данное</w:t>
      </w:r>
      <w:proofErr w:type="gramEnd"/>
      <w:r w:rsidRPr="009044F1">
        <w:rPr>
          <w:rFonts w:ascii="GHEA Grapalat" w:hAnsi="GHEA Grapalat"/>
          <w:color w:val="00000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proofErr w:type="gramStart"/>
      <w:r w:rsidRPr="009044F1">
        <w:rPr>
          <w:rFonts w:ascii="GHEA Grapalat" w:hAnsi="GHEA Grapalat"/>
          <w:color w:val="000000"/>
        </w:rPr>
        <w:t>кто</w:t>
      </w:r>
      <w:proofErr w:type="gramEnd"/>
      <w:r w:rsidRPr="009044F1">
        <w:rPr>
          <w:rFonts w:ascii="GHEA Grapalat" w:hAnsi="GHEA Grapalat"/>
          <w:color w:val="00000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proofErr w:type="gramStart"/>
      <w:r w:rsidRPr="009044F1">
        <w:rPr>
          <w:rFonts w:ascii="GHEA Grapalat" w:hAnsi="GHEA Grapalat"/>
          <w:color w:val="000000"/>
        </w:rPr>
        <w:t>они</w:t>
      </w:r>
      <w:proofErr w:type="gramEnd"/>
      <w:r w:rsidRPr="009044F1">
        <w:rPr>
          <w:rFonts w:ascii="GHEA Grapalat" w:hAnsi="GHEA Grapalat"/>
          <w:color w:val="000000"/>
        </w:rPr>
        <w:t xml:space="preserve">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w:t>
      </w:r>
      <w:r w:rsidR="000A6B75" w:rsidRPr="009044F1">
        <w:rPr>
          <w:rFonts w:ascii="GHEA Grapalat" w:hAnsi="GHEA Grapalat"/>
          <w:sz w:val="24"/>
          <w:szCs w:val="24"/>
        </w:rPr>
        <w:lastRenderedPageBreak/>
        <w:t>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677F1" w:rsidRPr="002C5B7E" w:rsidRDefault="00C366B6" w:rsidP="002C5B7E">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3460D5">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Pr="003460D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w:t>
      </w:r>
      <w:r w:rsidR="00F9791A" w:rsidRPr="00F9791A">
        <w:rPr>
          <w:rFonts w:ascii="GHEA Grapalat" w:hAnsi="GHEA Grapalat"/>
          <w:lang w:val="hy-AM"/>
        </w:rPr>
        <w:lastRenderedPageBreak/>
        <w:t>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2C5B7E" w:rsidRPr="00297B13">
        <w:rPr>
          <w:rFonts w:ascii="GHEA Grapalat" w:hAnsi="GHEA Grapalat"/>
          <w:b/>
          <w:lang w:bidi="ar-SA"/>
        </w:rPr>
        <w:t xml:space="preserve">Республика Армения, </w:t>
      </w:r>
      <w:proofErr w:type="spellStart"/>
      <w:r w:rsidR="002C5B7E" w:rsidRPr="00297B13">
        <w:rPr>
          <w:rFonts w:ascii="GHEA Grapalat" w:hAnsi="GHEA Grapalat"/>
          <w:b/>
          <w:lang w:bidi="ar-SA"/>
        </w:rPr>
        <w:t>Кота</w:t>
      </w:r>
      <w:r w:rsidR="002C5B7E">
        <w:rPr>
          <w:rFonts w:ascii="GHEA Grapalat" w:hAnsi="GHEA Grapalat"/>
          <w:b/>
          <w:lang w:bidi="ar-SA"/>
        </w:rPr>
        <w:t>йкский</w:t>
      </w:r>
      <w:proofErr w:type="spellEnd"/>
      <w:r w:rsidR="002C5B7E">
        <w:rPr>
          <w:rFonts w:ascii="GHEA Grapalat" w:hAnsi="GHEA Grapalat"/>
          <w:b/>
          <w:lang w:bidi="ar-SA"/>
        </w:rPr>
        <w:t xml:space="preserve"> </w:t>
      </w:r>
      <w:proofErr w:type="spellStart"/>
      <w:r w:rsidR="002C5B7E">
        <w:rPr>
          <w:rFonts w:ascii="GHEA Grapalat" w:hAnsi="GHEA Grapalat"/>
          <w:b/>
          <w:lang w:bidi="ar-SA"/>
        </w:rPr>
        <w:t>марз</w:t>
      </w:r>
      <w:proofErr w:type="spellEnd"/>
      <w:r w:rsidR="002C5B7E">
        <w:rPr>
          <w:rFonts w:ascii="GHEA Grapalat" w:hAnsi="GHEA Grapalat"/>
          <w:b/>
          <w:lang w:bidi="ar-SA"/>
        </w:rPr>
        <w:t xml:space="preserve">, </w:t>
      </w:r>
      <w:proofErr w:type="spellStart"/>
      <w:r w:rsidR="002C5B7E">
        <w:rPr>
          <w:rFonts w:ascii="GHEA Grapalat" w:hAnsi="GHEA Grapalat"/>
          <w:b/>
          <w:lang w:bidi="ar-SA"/>
        </w:rPr>
        <w:t>Гарни</w:t>
      </w:r>
      <w:proofErr w:type="spellEnd"/>
      <w:r w:rsidR="002C5B7E">
        <w:rPr>
          <w:rFonts w:ascii="GHEA Grapalat" w:hAnsi="GHEA Grapalat"/>
          <w:b/>
          <w:lang w:bidi="ar-SA"/>
        </w:rPr>
        <w:t xml:space="preserve">, ул. </w:t>
      </w:r>
      <w:proofErr w:type="gramStart"/>
      <w:r w:rsidR="002C5B7E">
        <w:rPr>
          <w:rFonts w:ascii="GHEA Grapalat" w:hAnsi="GHEA Grapalat"/>
          <w:b/>
          <w:lang w:bidi="ar-SA"/>
        </w:rPr>
        <w:t xml:space="preserve">Шаумяна </w:t>
      </w:r>
      <w:r w:rsidR="002C5B7E" w:rsidRPr="00297B13">
        <w:rPr>
          <w:rFonts w:ascii="GHEA Grapalat" w:hAnsi="GHEA Grapalat"/>
          <w:b/>
          <w:lang w:bidi="ar-SA"/>
        </w:rPr>
        <w:t xml:space="preserve"> 4</w:t>
      </w:r>
      <w:proofErr w:type="gramEnd"/>
      <w:r w:rsidR="002C5B7E" w:rsidRPr="002C5B7E">
        <w:rPr>
          <w:rFonts w:ascii="GHEA Grapalat" w:hAnsi="GHEA Grapalat"/>
          <w:b/>
          <w:lang w:bidi="ar-SA"/>
        </w:rPr>
        <w:t xml:space="preserve"> </w:t>
      </w:r>
      <w:r>
        <w:rPr>
          <w:rFonts w:ascii="GHEA Grapalat" w:hAnsi="GHEA Grapalat"/>
          <w:sz w:val="24"/>
          <w:szCs w:val="24"/>
        </w:rPr>
        <w:t xml:space="preserve">не позднее, чем </w:t>
      </w:r>
      <w:r w:rsidR="002C5B7E">
        <w:rPr>
          <w:rFonts w:ascii="GHEA Grapalat" w:hAnsi="GHEA Grapalat"/>
          <w:sz w:val="24"/>
          <w:szCs w:val="24"/>
        </w:rPr>
        <w:t xml:space="preserve"> </w:t>
      </w:r>
      <w:r w:rsidR="00FC4A04">
        <w:rPr>
          <w:rFonts w:ascii="GHEA Grapalat" w:hAnsi="GHEA Grapalat"/>
          <w:b/>
          <w:sz w:val="24"/>
          <w:szCs w:val="24"/>
        </w:rPr>
        <w:t xml:space="preserve">12:00 часов </w:t>
      </w:r>
      <w:r w:rsidR="002C5B7E" w:rsidRPr="002C5B7E">
        <w:rPr>
          <w:rFonts w:ascii="GHEA Grapalat" w:hAnsi="GHEA Grapalat"/>
          <w:b/>
          <w:sz w:val="24"/>
          <w:szCs w:val="24"/>
        </w:rPr>
        <w:t xml:space="preserve"> </w:t>
      </w:r>
      <w:r w:rsidR="00FC4A04" w:rsidRPr="00FC4A04">
        <w:rPr>
          <w:rFonts w:ascii="GHEA Grapalat" w:hAnsi="GHEA Grapalat"/>
          <w:b/>
          <w:sz w:val="24"/>
          <w:szCs w:val="24"/>
        </w:rPr>
        <w:t>7</w:t>
      </w:r>
      <w:r w:rsidRPr="002C5B7E">
        <w:rPr>
          <w:rFonts w:ascii="GHEA Grapalat" w:hAnsi="GHEA Grapalat"/>
          <w:b/>
          <w:sz w:val="24"/>
          <w:szCs w:val="24"/>
        </w:rPr>
        <w:t xml:space="preserve">-го дня с </w:t>
      </w:r>
      <w:r>
        <w:rPr>
          <w:rFonts w:ascii="GHEA Grapalat" w:hAnsi="GHEA Grapalat"/>
          <w:sz w:val="24"/>
          <w:szCs w:val="24"/>
        </w:rPr>
        <w:t xml:space="preserve">даты опубликования в бюллетене объявления и приглашения на настоящую процедуру. </w:t>
      </w:r>
    </w:p>
    <w:p w:rsidR="00A80ECD" w:rsidRPr="002C5B7E" w:rsidRDefault="00A80ECD" w:rsidP="002C5B7E">
      <w:pPr>
        <w:spacing w:line="360" w:lineRule="auto"/>
        <w:ind w:firstLine="567"/>
        <w:jc w:val="both"/>
        <w:rPr>
          <w:rFonts w:ascii="GHEA Grapalat" w:hAnsi="GHEA Grapalat"/>
          <w:sz w:val="16"/>
          <w:lang w:bidi="ar-SA"/>
        </w:rPr>
      </w:pPr>
      <w:r>
        <w:rPr>
          <w:rFonts w:ascii="GHEA Grapalat" w:hAnsi="GHEA Grapalat"/>
        </w:rPr>
        <w:t>Заявки на процедуру получает и в журнале регистрации заявок р</w:t>
      </w:r>
      <w:r w:rsidR="002C5B7E">
        <w:rPr>
          <w:rFonts w:ascii="GHEA Grapalat" w:hAnsi="GHEA Grapalat"/>
        </w:rPr>
        <w:t xml:space="preserve">егистрирует секретарь комиссии </w:t>
      </w:r>
      <w:r w:rsidR="002C5B7E" w:rsidRPr="00297B13">
        <w:rPr>
          <w:rFonts w:ascii="GHEA Grapalat" w:hAnsi="GHEA Grapalat"/>
          <w:lang w:bidi="ar-SA"/>
        </w:rPr>
        <w:t xml:space="preserve">Р. </w:t>
      </w:r>
      <w:proofErr w:type="spellStart"/>
      <w:r w:rsidR="002C5B7E" w:rsidRPr="00297B13">
        <w:rPr>
          <w:rFonts w:ascii="GHEA Grapalat" w:hAnsi="GHEA Grapalat"/>
          <w:lang w:bidi="ar-SA"/>
        </w:rPr>
        <w:t>Асатрян</w:t>
      </w:r>
      <w:proofErr w:type="spellEnd"/>
      <w:r>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а</w:t>
      </w:r>
      <w:proofErr w:type="gramEnd"/>
      <w:r>
        <w:rPr>
          <w:rFonts w:ascii="GHEA Grapalat" w:hAnsi="GHEA Grapalat"/>
        </w:rPr>
        <w:t xml:space="preserve">)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б</w:t>
      </w:r>
      <w:proofErr w:type="gramEnd"/>
      <w:r>
        <w:rPr>
          <w:rFonts w:ascii="GHEA Grapalat" w:hAnsi="GHEA Grapalat"/>
        </w:rPr>
        <w:t xml:space="preserve">)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proofErr w:type="gramStart"/>
      <w:r>
        <w:rPr>
          <w:rFonts w:ascii="GHEA Grapalat" w:hAnsi="GHEA Grapalat"/>
        </w:rPr>
        <w:t>в</w:t>
      </w:r>
      <w:proofErr w:type="gramEnd"/>
      <w:r>
        <w:rPr>
          <w:rFonts w:ascii="GHEA Grapalat" w:hAnsi="GHEA Grapalat"/>
        </w:rPr>
        <w:t xml:space="preserve">)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г</w:t>
      </w:r>
      <w:proofErr w:type="gramEnd"/>
      <w:r>
        <w:rPr>
          <w:rFonts w:ascii="GHEA Grapalat" w:hAnsi="GHEA Grapalat"/>
        </w:rPr>
        <w:t xml:space="preserve">)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а также 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2"/>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proofErr w:type="gramStart"/>
      <w:r w:rsidRPr="009044F1">
        <w:rPr>
          <w:rFonts w:ascii="GHEA Grapalat" w:hAnsi="GHEA Grapalat"/>
          <w:sz w:val="24"/>
          <w:szCs w:val="24"/>
        </w:rPr>
        <w:t>графы</w:t>
      </w:r>
      <w:proofErr w:type="gramEnd"/>
      <w:r w:rsidRPr="009044F1">
        <w:rPr>
          <w:rFonts w:ascii="GHEA Grapalat" w:hAnsi="GHEA Grapalat"/>
          <w:sz w:val="24"/>
          <w:szCs w:val="24"/>
        </w:rPr>
        <w:t xml:space="preserve">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proofErr w:type="gramStart"/>
      <w:r w:rsidRPr="009044F1">
        <w:rPr>
          <w:rFonts w:ascii="GHEA Grapalat" w:hAnsi="GHEA Grapalat"/>
          <w:sz w:val="24"/>
          <w:szCs w:val="24"/>
        </w:rPr>
        <w:t>между</w:t>
      </w:r>
      <w:proofErr w:type="gramEnd"/>
      <w:r w:rsidRPr="009044F1">
        <w:rPr>
          <w:rFonts w:ascii="GHEA Grapalat" w:hAnsi="GHEA Grapalat"/>
          <w:sz w:val="24"/>
          <w:szCs w:val="24"/>
        </w:rPr>
        <w:t xml:space="preserve">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proofErr w:type="gramStart"/>
      <w:r w:rsidRPr="009044F1">
        <w:rPr>
          <w:rFonts w:ascii="GHEA Grapalat" w:hAnsi="GHEA Grapalat"/>
          <w:sz w:val="24"/>
          <w:szCs w:val="24"/>
        </w:rPr>
        <w:t>номер</w:t>
      </w:r>
      <w:proofErr w:type="gramEnd"/>
      <w:r w:rsidRPr="009044F1">
        <w:rPr>
          <w:rFonts w:ascii="GHEA Grapalat" w:hAnsi="GHEA Grapalat"/>
          <w:sz w:val="24"/>
          <w:szCs w:val="24"/>
        </w:rPr>
        <w:t xml:space="preserve">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w:t>
      </w:r>
      <w:r w:rsidR="002C5B7E">
        <w:rPr>
          <w:rFonts w:ascii="GHEA Grapalat" w:hAnsi="GHEA Grapalat"/>
          <w:sz w:val="24"/>
          <w:szCs w:val="24"/>
        </w:rPr>
        <w:t xml:space="preserve">скрытие заявок произойдет на </w:t>
      </w:r>
      <w:r w:rsidR="00FC4A04">
        <w:rPr>
          <w:rFonts w:ascii="GHEA Grapalat" w:hAnsi="GHEA Grapalat"/>
          <w:b/>
          <w:sz w:val="24"/>
          <w:szCs w:val="24"/>
        </w:rPr>
        <w:t>7</w:t>
      </w:r>
      <w:r w:rsidR="002C5B7E" w:rsidRPr="002C5B7E">
        <w:rPr>
          <w:rFonts w:ascii="GHEA Grapalat" w:hAnsi="GHEA Grapalat"/>
          <w:b/>
          <w:sz w:val="24"/>
          <w:szCs w:val="24"/>
        </w:rPr>
        <w:t>-ый день в 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proofErr w:type="gramStart"/>
      <w:r>
        <w:rPr>
          <w:rFonts w:ascii="GHEA Grapalat" w:hAnsi="GHEA Grapalat"/>
        </w:rPr>
        <w:t>соответствие</w:t>
      </w:r>
      <w:proofErr w:type="gramEnd"/>
      <w:r>
        <w:rPr>
          <w:rFonts w:ascii="GHEA Grapalat" w:hAnsi="GHEA Grapalat"/>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proofErr w:type="gramStart"/>
      <w:r>
        <w:rPr>
          <w:rFonts w:ascii="GHEA Grapalat" w:hAnsi="GHEA Grapalat"/>
          <w:spacing w:val="-6"/>
        </w:rPr>
        <w:t>наличие</w:t>
      </w:r>
      <w:proofErr w:type="gramEnd"/>
      <w:r>
        <w:rPr>
          <w:rFonts w:ascii="GHEA Grapalat" w:hAnsi="GHEA Grapalat"/>
          <w:spacing w:val="-6"/>
        </w:rPr>
        <w:t xml:space="preserve">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w:t>
      </w:r>
      <w:r w:rsidRPr="009044F1">
        <w:rPr>
          <w:rFonts w:ascii="GHEA Grapalat" w:hAnsi="GHEA Grapalat"/>
        </w:rPr>
        <w:lastRenderedPageBreak/>
        <w:t xml:space="preserve">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w:t>
      </w:r>
      <w:proofErr w:type="gramStart"/>
      <w:r w:rsidRPr="006C15CD">
        <w:rPr>
          <w:rFonts w:ascii="GHEA Grapalat" w:hAnsi="GHEA Grapalat"/>
          <w:sz w:val="24"/>
          <w:szCs w:val="24"/>
        </w:rPr>
        <w:t>. части</w:t>
      </w:r>
      <w:proofErr w:type="gramEnd"/>
      <w:r w:rsidRPr="006C15CD">
        <w:rPr>
          <w:rFonts w:ascii="GHEA Grapalat" w:hAnsi="GHEA Grapalat"/>
          <w:sz w:val="24"/>
          <w:szCs w:val="24"/>
        </w:rPr>
        <w:t xml:space="preserve"> 1 настоящего приглашения</w:t>
      </w:r>
      <w:r w:rsidR="00352B29" w:rsidRPr="00352B29">
        <w:rPr>
          <w:rFonts w:ascii="GHEA Grapalat" w:hAnsi="GHEA Grapalat"/>
          <w:sz w:val="24"/>
          <w:szCs w:val="24"/>
        </w:rPr>
        <w:t>.</w:t>
      </w:r>
    </w:p>
    <w:p w:rsidR="00096865" w:rsidRPr="002C5B7E" w:rsidRDefault="00FD2748" w:rsidP="00B46D58">
      <w:pPr>
        <w:pStyle w:val="a3"/>
        <w:widowControl w:val="0"/>
        <w:tabs>
          <w:tab w:val="left" w:pos="1134"/>
        </w:tabs>
        <w:spacing w:after="160" w:line="240" w:lineRule="auto"/>
        <w:ind w:firstLine="567"/>
        <w:rPr>
          <w:rFonts w:ascii="GHEA Grapalat" w:hAnsi="GHEA Grapalat" w:cs="Sylfaen"/>
          <w:b/>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w:t>
      </w:r>
      <w:r w:rsidRPr="002C5B7E">
        <w:rPr>
          <w:rFonts w:ascii="GHEA Grapalat" w:hAnsi="GHEA Grapalat"/>
          <w:b/>
          <w:i w:val="0"/>
          <w:sz w:val="24"/>
          <w:szCs w:val="24"/>
        </w:rPr>
        <w:t xml:space="preserve">Республики Армения по курсу </w:t>
      </w:r>
      <w:r w:rsidR="002C5B7E" w:rsidRPr="002C5B7E">
        <w:rPr>
          <w:rFonts w:ascii="GHEA Grapalat" w:hAnsi="GHEA Grapalat"/>
          <w:b/>
          <w:i w:val="0"/>
          <w:sz w:val="24"/>
          <w:szCs w:val="24"/>
        </w:rPr>
        <w:t xml:space="preserve">установленному Центральным банком того </w:t>
      </w:r>
      <w:proofErr w:type="gramStart"/>
      <w:r w:rsidR="002C5B7E" w:rsidRPr="002C5B7E">
        <w:rPr>
          <w:rFonts w:ascii="GHEA Grapalat" w:hAnsi="GHEA Grapalat"/>
          <w:b/>
          <w:i w:val="0"/>
          <w:sz w:val="24"/>
          <w:szCs w:val="24"/>
        </w:rPr>
        <w:t>дня.</w:t>
      </w:r>
      <w:r w:rsidR="00A01157" w:rsidRPr="002C5B7E">
        <w:rPr>
          <w:rFonts w:ascii="GHEA Grapalat" w:hAnsi="GHEA Grapalat"/>
          <w:b/>
          <w:i w:val="0"/>
          <w:sz w:val="24"/>
          <w:szCs w:val="24"/>
        </w:rPr>
        <w:t>.</w:t>
      </w:r>
      <w:proofErr w:type="gramEnd"/>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w:t>
      </w:r>
      <w:proofErr w:type="gramEnd"/>
      <w:r w:rsidRPr="009044F1">
        <w:rPr>
          <w:rFonts w:ascii="GHEA Grapalat" w:hAnsi="GHEA Grapalat"/>
          <w:sz w:val="24"/>
          <w:szCs w:val="24"/>
        </w:rPr>
        <w:t xml:space="preserve">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proofErr w:type="gramStart"/>
      <w:r w:rsidRPr="009044F1">
        <w:rPr>
          <w:rFonts w:ascii="GHEA Grapalat" w:hAnsi="GHEA Grapalat"/>
          <w:sz w:val="24"/>
          <w:szCs w:val="24"/>
        </w:rPr>
        <w:t>в</w:t>
      </w:r>
      <w:proofErr w:type="gramEnd"/>
      <w:r w:rsidRPr="009044F1">
        <w:rPr>
          <w:rFonts w:ascii="GHEA Grapalat" w:hAnsi="GHEA Grapalat"/>
          <w:sz w:val="24"/>
          <w:szCs w:val="24"/>
        </w:rPr>
        <w:t xml:space="preserve">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proofErr w:type="gramStart"/>
      <w:r w:rsidRPr="009044F1">
        <w:rPr>
          <w:rFonts w:ascii="GHEA Grapalat" w:hAnsi="GHEA Grapalat"/>
          <w:sz w:val="24"/>
          <w:szCs w:val="24"/>
        </w:rPr>
        <w:t>переговоры</w:t>
      </w:r>
      <w:proofErr w:type="gramEnd"/>
      <w:r w:rsidRPr="009044F1">
        <w:rPr>
          <w:rFonts w:ascii="GHEA Grapalat" w:hAnsi="GHEA Grapalat"/>
          <w:sz w:val="24"/>
          <w:szCs w:val="24"/>
        </w:rPr>
        <w:t xml:space="preserve">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proofErr w:type="gramStart"/>
      <w:r w:rsidRPr="009044F1">
        <w:rPr>
          <w:rFonts w:ascii="GHEA Grapalat" w:hAnsi="GHEA Grapalat"/>
          <w:sz w:val="24"/>
          <w:szCs w:val="24"/>
        </w:rPr>
        <w:t>представленное</w:t>
      </w:r>
      <w:proofErr w:type="gramEnd"/>
      <w:r w:rsidRPr="009044F1">
        <w:rPr>
          <w:rFonts w:ascii="GHEA Grapalat" w:hAnsi="GHEA Grapalat"/>
          <w:sz w:val="24"/>
          <w:szCs w:val="24"/>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proofErr w:type="gramStart"/>
      <w:r w:rsidRPr="009044F1">
        <w:rPr>
          <w:rFonts w:ascii="GHEA Grapalat" w:hAnsi="GHEA Grapalat"/>
          <w:sz w:val="24"/>
          <w:szCs w:val="24"/>
        </w:rPr>
        <w:t>на</w:t>
      </w:r>
      <w:proofErr w:type="gramEnd"/>
      <w:r w:rsidRPr="009044F1">
        <w:rPr>
          <w:rFonts w:ascii="GHEA Grapalat" w:hAnsi="GHEA Grapalat"/>
          <w:sz w:val="24"/>
          <w:szCs w:val="24"/>
        </w:rPr>
        <w:t xml:space="preserve">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proofErr w:type="gramStart"/>
      <w:r w:rsidRPr="009044F1">
        <w:rPr>
          <w:rFonts w:ascii="GHEA Grapalat" w:hAnsi="GHEA Grapalat"/>
          <w:sz w:val="24"/>
          <w:szCs w:val="24"/>
        </w:rPr>
        <w:t>если</w:t>
      </w:r>
      <w:proofErr w:type="gramEnd"/>
      <w:r w:rsidRPr="009044F1">
        <w:rPr>
          <w:rFonts w:ascii="GHEA Grapalat" w:hAnsi="GHEA Grapalat"/>
          <w:sz w:val="24"/>
          <w:szCs w:val="24"/>
        </w:rPr>
        <w:t xml:space="preserve">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w:t>
      </w:r>
      <w:r w:rsidR="00B11432" w:rsidRPr="000811C1">
        <w:rPr>
          <w:rFonts w:ascii="GHEA Grapalat" w:hAnsi="GHEA Grapalat"/>
          <w:sz w:val="24"/>
          <w:szCs w:val="24"/>
        </w:rPr>
        <w:lastRenderedPageBreak/>
        <w:t xml:space="preserve">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xml:space="preserve">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0F35AE">
        <w:rPr>
          <w:rFonts w:ascii="GHEA Grapalat" w:hAnsi="GHEA Grapalat"/>
          <w:sz w:val="24"/>
          <w:szCs w:val="24"/>
        </w:rPr>
        <w:t>8</w:t>
      </w:r>
      <w:proofErr w:type="gramStart"/>
      <w:r w:rsidRPr="009044F1">
        <w:rPr>
          <w:rFonts w:ascii="GHEA Grapalat" w:hAnsi="GHEA Grapalat"/>
          <w:sz w:val="24"/>
          <w:szCs w:val="24"/>
        </w:rPr>
        <w:t>. настоящего</w:t>
      </w:r>
      <w:proofErr w:type="gramEnd"/>
      <w:r w:rsidRPr="009044F1">
        <w:rPr>
          <w:rFonts w:ascii="GHEA Grapalat" w:hAnsi="GHEA Grapalat"/>
          <w:sz w:val="24"/>
          <w:szCs w:val="24"/>
        </w:rPr>
        <w:t xml:space="preserve">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w:t>
      </w:r>
      <w:r w:rsidRPr="009044F1">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proofErr w:type="gramStart"/>
      <w:r w:rsidRPr="00B57B4F">
        <w:rPr>
          <w:rFonts w:ascii="GHEA Grapalat" w:hAnsi="GHEA Grapalat"/>
          <w:sz w:val="24"/>
          <w:szCs w:val="24"/>
        </w:rPr>
        <w:t>. части</w:t>
      </w:r>
      <w:proofErr w:type="gramEnd"/>
      <w:r w:rsidRPr="00B57B4F">
        <w:rPr>
          <w:rFonts w:ascii="GHEA Grapalat" w:hAnsi="GHEA Grapalat"/>
          <w:sz w:val="24"/>
          <w:szCs w:val="24"/>
        </w:rPr>
        <w:t xml:space="preserve">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proofErr w:type="gramStart"/>
      <w:r w:rsidRPr="009044F1">
        <w:rPr>
          <w:rFonts w:ascii="GHEA Grapalat" w:hAnsi="GHEA Grapalat"/>
        </w:rPr>
        <w:t>. части</w:t>
      </w:r>
      <w:proofErr w:type="gramEnd"/>
      <w:r w:rsidRPr="009044F1">
        <w:rPr>
          <w:rFonts w:ascii="GHEA Grapalat" w:hAnsi="GHEA Grapalat"/>
        </w:rPr>
        <w:t xml:space="preserve">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w:t>
      </w:r>
      <w:r w:rsidRPr="009044F1">
        <w:rPr>
          <w:rFonts w:ascii="GHEA Grapalat" w:hAnsi="GHEA Grapalat"/>
        </w:rPr>
        <w:lastRenderedPageBreak/>
        <w:t xml:space="preserve">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Pr="009044F1">
        <w:rPr>
          <w:rFonts w:ascii="GHEA Grapalat" w:hAnsi="GHEA Grapalat"/>
        </w:rPr>
        <w:t>договора</w:t>
      </w:r>
      <w:proofErr w:type="gramEnd"/>
      <w:r w:rsidRPr="009044F1">
        <w:rPr>
          <w:rFonts w:ascii="GHEA Grapalat" w:hAnsi="GHEA Grapalat"/>
        </w:rPr>
        <w:t>.</w:t>
      </w:r>
    </w:p>
    <w:p w:rsidR="00801A4F"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2C5B7E" w:rsidRPr="00C67FAB">
        <w:rPr>
          <w:rFonts w:ascii="GHEA Grapalat" w:hAnsi="GHEA Grapalat"/>
          <w:i/>
        </w:rPr>
        <w:t>одностороннем порядке утвержденного заявления в виде неустойки (приложение 4.</w:t>
      </w:r>
      <w:r w:rsidR="002C5B7E">
        <w:rPr>
          <w:rFonts w:ascii="GHEA Grapalat" w:hAnsi="GHEA Grapalat"/>
          <w:i/>
        </w:rPr>
        <w:t>2</w:t>
      </w:r>
      <w:r w:rsidR="002C5B7E" w:rsidRPr="00C67FAB">
        <w:rPr>
          <w:rFonts w:ascii="GHEA Grapalat" w:hAnsi="GHEA Grapalat"/>
          <w:i/>
        </w:rPr>
        <w:t>) или наличных денег</w:t>
      </w:r>
      <w:r w:rsidR="00801A4F" w:rsidRPr="00801A4F">
        <w:rPr>
          <w:rFonts w:ascii="GHEA Grapalat" w:hAnsi="GHEA Grapalat"/>
        </w:rPr>
        <w:t>.</w:t>
      </w:r>
      <w:r w:rsidR="001647D2" w:rsidRPr="001647D2">
        <w:rPr>
          <w:rFonts w:ascii="GHEA Grapalat" w:hAnsi="GHEA Grapalat"/>
        </w:rPr>
        <w:t xml:space="preserve"> </w:t>
      </w:r>
      <w:proofErr w:type="gramStart"/>
      <w:r w:rsidR="00801A4F">
        <w:rPr>
          <w:rFonts w:ascii="GHEA Grapalat" w:hAnsi="GHEA Grapalat"/>
        </w:rPr>
        <w:t>Причем  обеспечение</w:t>
      </w:r>
      <w:proofErr w:type="gram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423526" w:rsidRPr="00797449" w:rsidRDefault="00423526" w:rsidP="00423526">
      <w:pPr>
        <w:widowControl w:val="0"/>
        <w:tabs>
          <w:tab w:val="left" w:pos="1276"/>
        </w:tabs>
        <w:spacing w:after="160"/>
        <w:ind w:firstLine="567"/>
        <w:jc w:val="both"/>
        <w:rPr>
          <w:rFonts w:ascii="GHEA Grapalat" w:hAnsi="GHEA Grapalat" w:cs="Sylfaen"/>
        </w:rPr>
      </w:pPr>
      <w:r w:rsidRPr="00423526">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23526" w:rsidRPr="00CE31A0" w:rsidRDefault="00423526" w:rsidP="00423526">
      <w:pPr>
        <w:widowControl w:val="0"/>
        <w:tabs>
          <w:tab w:val="left" w:pos="1276"/>
        </w:tabs>
        <w:spacing w:after="160"/>
        <w:ind w:firstLine="567"/>
        <w:jc w:val="both"/>
        <w:rPr>
          <w:rFonts w:ascii="GHEA Grapalat" w:hAnsi="GHEA Grapalat"/>
        </w:rPr>
      </w:pPr>
      <w:r w:rsidRPr="00CE31A0">
        <w:rPr>
          <w:rFonts w:ascii="GHEA Grapalat" w:hAnsi="GHEA Grapalat"/>
        </w:rPr>
        <w:t xml:space="preserve">Обеспечение квалификации возвращается предъявителю в течение пяти рабочих дней, следующих за полным принятием заказчиком результата </w:t>
      </w:r>
      <w:r w:rsidRPr="00CE31A0">
        <w:rPr>
          <w:rFonts w:ascii="GHEA Grapalat" w:hAnsi="GHEA Grapalat"/>
        </w:rPr>
        <w:lastRenderedPageBreak/>
        <w:t>выполнения договора.</w:t>
      </w:r>
    </w:p>
    <w:p w:rsidR="00423526" w:rsidRPr="00DC6732" w:rsidRDefault="00423526" w:rsidP="00423526">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proofErr w:type="gramStart"/>
      <w:r w:rsidR="001723D6" w:rsidRPr="001647D2">
        <w:rPr>
          <w:rFonts w:ascii="GHEA Grapalat" w:hAnsi="GHEA Grapalat"/>
        </w:rPr>
        <w:t xml:space="preserve">в </w:t>
      </w:r>
      <w:r w:rsidR="00983C4A" w:rsidRPr="00C67FAB">
        <w:rPr>
          <w:rFonts w:ascii="GHEA Grapalat" w:hAnsi="GHEA Grapalat"/>
          <w:i/>
        </w:rPr>
        <w:t xml:space="preserve"> одностороннем</w:t>
      </w:r>
      <w:proofErr w:type="gramEnd"/>
      <w:r w:rsidR="00983C4A" w:rsidRPr="00C67FAB">
        <w:rPr>
          <w:rFonts w:ascii="GHEA Grapalat" w:hAnsi="GHEA Grapalat"/>
          <w:i/>
        </w:rPr>
        <w:t xml:space="preserve"> порядке утвержденного заявления-в виде неустойки (приложение 5.1) или наличных денег</w:t>
      </w:r>
      <w:r w:rsidR="00983C4A">
        <w:rPr>
          <w:rStyle w:val="af6"/>
          <w:rFonts w:ascii="GHEA Grapalat" w:hAnsi="GHEA Grapalat"/>
        </w:rPr>
        <w:t xml:space="preserve"> </w:t>
      </w:r>
      <w:r w:rsidR="009A0467">
        <w:rPr>
          <w:rStyle w:val="af6"/>
          <w:rFonts w:ascii="GHEA Grapalat" w:hAnsi="GHEA Grapalat"/>
        </w:rPr>
        <w:footnoteReference w:customMarkFollows="1" w:id="3"/>
        <w:t>13</w:t>
      </w:r>
      <w:r w:rsidR="00375E5E">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w:t>
      </w:r>
      <w:r w:rsidRPr="000811C1">
        <w:rPr>
          <w:rFonts w:ascii="GHEA Grapalat" w:hAnsi="GHEA Grapalat" w:cs="Sylfaen"/>
        </w:rPr>
        <w:lastRenderedPageBreak/>
        <w:t xml:space="preserve">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4"/>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 xml:space="preserve">связанные с закупками </w:t>
      </w:r>
      <w:r w:rsidR="008602B6">
        <w:rPr>
          <w:rFonts w:ascii="GHEA Grapalat" w:hAnsi="GHEA Grapalat"/>
        </w:rPr>
        <w:lastRenderedPageBreak/>
        <w:t>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w:t>
      </w:r>
      <w:proofErr w:type="gramStart"/>
      <w:r>
        <w:rPr>
          <w:rFonts w:ascii="GHEA Grapalat" w:hAnsi="GHEA Grapalat"/>
        </w:rPr>
        <w:t>оригинала  высылается</w:t>
      </w:r>
      <w:proofErr w:type="gramEnd"/>
      <w:r>
        <w:rPr>
          <w:rFonts w:ascii="GHEA Grapalat" w:hAnsi="GHEA Grapalat"/>
        </w:rPr>
        <w:t xml:space="preserve"> на </w:t>
      </w:r>
      <w:r>
        <w:rPr>
          <w:rFonts w:ascii="GHEA Grapalat" w:hAnsi="GHEA Grapalat"/>
        </w:rPr>
        <w:lastRenderedPageBreak/>
        <w:t xml:space="preserve">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 xml:space="preserve">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proofErr w:type="gramStart"/>
      <w:r w:rsidRPr="009044F1">
        <w:rPr>
          <w:rFonts w:ascii="GHEA Grapalat" w:hAnsi="GHEA Grapalat"/>
        </w:rPr>
        <w:t>запретить</w:t>
      </w:r>
      <w:proofErr w:type="gramEnd"/>
      <w:r w:rsidRPr="009044F1">
        <w:rPr>
          <w:rFonts w:ascii="GHEA Grapalat" w:hAnsi="GHEA Grapalat"/>
        </w:rPr>
        <w:t xml:space="preserve">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proofErr w:type="gramStart"/>
      <w:r w:rsidRPr="009044F1">
        <w:rPr>
          <w:rFonts w:ascii="GHEA Grapalat" w:hAnsi="GHEA Grapalat"/>
        </w:rPr>
        <w:t>обязать</w:t>
      </w:r>
      <w:proofErr w:type="gramEnd"/>
      <w:r w:rsidRPr="009044F1">
        <w:rPr>
          <w:rFonts w:ascii="GHEA Grapalat" w:hAnsi="GHEA Grapalat"/>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w:t>
      </w:r>
      <w:r w:rsidRPr="009044F1">
        <w:rPr>
          <w:rFonts w:ascii="GHEA Grapalat" w:hAnsi="GHEA Grapalat"/>
        </w:rPr>
        <w:lastRenderedPageBreak/>
        <w:t>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gramStart"/>
      <w:r w:rsidRPr="009044F1">
        <w:rPr>
          <w:rFonts w:ascii="GHEA Grapalat" w:hAnsi="GHEA Grapalat"/>
        </w:rPr>
        <w:t>заявление</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proofErr w:type="gramStart"/>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5"/>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proofErr w:type="gramStart"/>
      <w:r w:rsidRPr="009044F1">
        <w:rPr>
          <w:rFonts w:ascii="GHEA Grapalat" w:hAnsi="GHEA Grapalat"/>
        </w:rPr>
        <w:t>ценовое</w:t>
      </w:r>
      <w:proofErr w:type="gramEnd"/>
      <w:r w:rsidRPr="009044F1">
        <w:rPr>
          <w:rFonts w:ascii="GHEA Grapalat" w:hAnsi="GHEA Grapalat"/>
        </w:rPr>
        <w:t xml:space="preserve">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w:t>
      </w:r>
      <w:r w:rsidR="00983C4A">
        <w:rPr>
          <w:rFonts w:ascii="GHEA Grapalat" w:hAnsi="GHEA Grapalat"/>
        </w:rPr>
        <w:t xml:space="preserve">гинала) и копий в 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983C4A" w:rsidRDefault="00983C4A" w:rsidP="00B46D58">
      <w:pPr>
        <w:pStyle w:val="norm"/>
        <w:widowControl w:val="0"/>
        <w:spacing w:after="160" w:line="240" w:lineRule="auto"/>
        <w:ind w:firstLine="284"/>
        <w:jc w:val="right"/>
        <w:rPr>
          <w:rFonts w:ascii="GHEA Grapalat" w:hAnsi="GHEA Grapalat"/>
          <w:b/>
          <w:sz w:val="24"/>
          <w:szCs w:val="24"/>
        </w:rPr>
      </w:pPr>
    </w:p>
    <w:p w:rsidR="00983C4A" w:rsidRDefault="00983C4A" w:rsidP="00B46D58">
      <w:pPr>
        <w:pStyle w:val="norm"/>
        <w:widowControl w:val="0"/>
        <w:spacing w:after="160" w:line="240" w:lineRule="auto"/>
        <w:ind w:firstLine="284"/>
        <w:jc w:val="right"/>
        <w:rPr>
          <w:rFonts w:ascii="GHEA Grapalat" w:hAnsi="GHEA Grapalat"/>
          <w:b/>
          <w:sz w:val="24"/>
          <w:szCs w:val="24"/>
        </w:rPr>
      </w:pPr>
    </w:p>
    <w:p w:rsidR="00983C4A" w:rsidRDefault="00983C4A" w:rsidP="00B46D58">
      <w:pPr>
        <w:pStyle w:val="norm"/>
        <w:widowControl w:val="0"/>
        <w:spacing w:after="160" w:line="240" w:lineRule="auto"/>
        <w:ind w:firstLine="284"/>
        <w:jc w:val="right"/>
        <w:rPr>
          <w:rFonts w:ascii="GHEA Grapalat" w:hAnsi="GHEA Grapalat"/>
          <w:b/>
          <w:sz w:val="24"/>
          <w:szCs w:val="24"/>
        </w:rPr>
      </w:pPr>
    </w:p>
    <w:p w:rsidR="00983C4A" w:rsidRPr="00F677F1" w:rsidRDefault="00983C4A" w:rsidP="00983C4A">
      <w:pPr>
        <w:pStyle w:val="norm"/>
        <w:widowControl w:val="0"/>
        <w:spacing w:after="160" w:line="240" w:lineRule="auto"/>
        <w:ind w:firstLine="284"/>
        <w:jc w:val="right"/>
        <w:rPr>
          <w:rFonts w:ascii="GHEA Grapalat" w:hAnsi="GHEA Grapalat"/>
          <w:b/>
          <w:sz w:val="24"/>
          <w:szCs w:val="24"/>
        </w:rPr>
      </w:pPr>
    </w:p>
    <w:p w:rsidR="00B2572B" w:rsidRPr="00374F4A" w:rsidRDefault="00B2572B" w:rsidP="00983C4A">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983C4A" w:rsidRPr="00881228" w:rsidRDefault="00B2572B" w:rsidP="00983C4A">
      <w:pPr>
        <w:pStyle w:val="a3"/>
        <w:spacing w:line="240" w:lineRule="auto"/>
        <w:jc w:val="right"/>
        <w:rPr>
          <w:rFonts w:ascii="GHEA Grapalat" w:hAnsi="GHEA Grapalat" w:cs="Sylfaen"/>
          <w:b/>
          <w:lang w:val="af-ZA" w:eastAsia="en-US" w:bidi="ar-SA"/>
        </w:rPr>
      </w:pPr>
      <w:proofErr w:type="gramStart"/>
      <w:r w:rsidRPr="00BF4E90">
        <w:rPr>
          <w:rFonts w:ascii="GHEA Grapalat" w:hAnsi="GHEA Grapalat"/>
          <w:b/>
          <w:sz w:val="24"/>
          <w:szCs w:val="24"/>
        </w:rPr>
        <w:t>к</w:t>
      </w:r>
      <w:proofErr w:type="gramEnd"/>
      <w:r w:rsidRPr="00BF4E90">
        <w:rPr>
          <w:rFonts w:ascii="GHEA Grapalat" w:hAnsi="GHEA Grapalat"/>
          <w:b/>
          <w:sz w:val="24"/>
          <w:szCs w:val="24"/>
        </w:rPr>
        <w:t xml:space="preserve">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83C4A" w:rsidRPr="00881228">
        <w:rPr>
          <w:rFonts w:ascii="GHEA Grapalat" w:hAnsi="GHEA Grapalat" w:cs="Sylfaen"/>
          <w:b/>
          <w:lang w:val="af-ZA" w:eastAsia="en-US" w:bidi="ar-SA"/>
        </w:rPr>
        <w:t>«ԳԿՏ-ԳՀ</w:t>
      </w:r>
      <w:r w:rsidR="00983C4A" w:rsidRPr="00881228">
        <w:rPr>
          <w:rFonts w:ascii="GHEA Grapalat" w:hAnsi="GHEA Grapalat" w:cs="Sylfaen"/>
          <w:b/>
          <w:lang w:eastAsia="en-US" w:bidi="ar-SA"/>
        </w:rPr>
        <w:t>ԱՊ</w:t>
      </w:r>
      <w:r w:rsidR="00FC4A04">
        <w:rPr>
          <w:rFonts w:ascii="GHEA Grapalat" w:hAnsi="GHEA Grapalat" w:cs="Sylfaen"/>
          <w:b/>
          <w:lang w:val="af-ZA" w:eastAsia="en-US" w:bidi="ar-SA"/>
        </w:rPr>
        <w:t>ՁԲ-20/3</w:t>
      </w:r>
      <w:r w:rsidR="00983C4A" w:rsidRPr="00881228">
        <w:rPr>
          <w:rFonts w:ascii="GHEA Grapalat" w:hAnsi="GHEA Grapalat" w:cs="Sylfaen"/>
          <w:b/>
          <w:lang w:val="af-ZA" w:eastAsia="en-US" w:bidi="ar-SA"/>
        </w:rPr>
        <w:t>»</w:t>
      </w:r>
    </w:p>
    <w:p w:rsidR="00B2572B" w:rsidRPr="00983C4A" w:rsidRDefault="00B2572B" w:rsidP="00983C4A">
      <w:pPr>
        <w:pStyle w:val="31"/>
        <w:widowControl w:val="0"/>
        <w:spacing w:after="160" w:line="240" w:lineRule="auto"/>
        <w:jc w:val="right"/>
        <w:rPr>
          <w:rFonts w:ascii="GHEA Grapalat" w:hAnsi="GHEA Grapalat" w:cs="Sylfaen"/>
          <w:b/>
          <w:lang w:val="af-ZA"/>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proofErr w:type="gramStart"/>
      <w:r w:rsidRPr="00374F4A">
        <w:rPr>
          <w:rFonts w:ascii="GHEA Grapalat" w:hAnsi="GHEA Grapalat"/>
          <w:color w:val="auto"/>
          <w:sz w:val="24"/>
          <w:szCs w:val="24"/>
        </w:rPr>
        <w:t>на</w:t>
      </w:r>
      <w:proofErr w:type="gramEnd"/>
      <w:r w:rsidRPr="00374F4A">
        <w:rPr>
          <w:rFonts w:ascii="GHEA Grapalat" w:hAnsi="GHEA Grapalat"/>
          <w:color w:val="auto"/>
          <w:sz w:val="24"/>
          <w:szCs w:val="24"/>
        </w:rPr>
        <w:t xml:space="preserve">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 </w:t>
      </w:r>
    </w:p>
    <w:p w:rsidR="00374F4A" w:rsidRPr="00DA5EA0" w:rsidRDefault="00374F4A" w:rsidP="00B46D58">
      <w:pPr>
        <w:jc w:val="both"/>
        <w:rPr>
          <w:rFonts w:ascii="GHEA Grapalat" w:hAnsi="GHEA Grapalat"/>
          <w:u w:val="single"/>
        </w:rPr>
      </w:pPr>
      <w:proofErr w:type="gramStart"/>
      <w:r w:rsidRPr="00DA5EA0">
        <w:rPr>
          <w:rFonts w:ascii="GHEA Grapalat" w:hAnsi="GHEA Grapalat"/>
        </w:rPr>
        <w:t>желает</w:t>
      </w:r>
      <w:proofErr w:type="gramEnd"/>
      <w:r w:rsidRPr="00DA5EA0">
        <w:rPr>
          <w:rFonts w:ascii="GHEA Grapalat" w:hAnsi="GHEA Grapalat"/>
        </w:rPr>
        <w:t xml:space="preserve">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proofErr w:type="gramStart"/>
      <w:r w:rsidRPr="000C1746">
        <w:rPr>
          <w:rFonts w:ascii="GHEA Grapalat" w:hAnsi="GHEA Grapalat"/>
          <w:sz w:val="16"/>
        </w:rPr>
        <w:t>номер</w:t>
      </w:r>
      <w:proofErr w:type="gramEnd"/>
      <w:r w:rsidRPr="000C1746">
        <w:rPr>
          <w:rFonts w:ascii="GHEA Grapalat" w:hAnsi="GHEA Grapalat"/>
          <w:sz w:val="16"/>
        </w:rPr>
        <w:t xml:space="preserve"> лота (лотов)</w:t>
      </w:r>
    </w:p>
    <w:p w:rsidR="00983C4A" w:rsidRPr="00881228" w:rsidRDefault="00173793" w:rsidP="00173793">
      <w:pPr>
        <w:pStyle w:val="a3"/>
        <w:spacing w:line="240" w:lineRule="auto"/>
        <w:ind w:firstLine="0"/>
        <w:rPr>
          <w:rFonts w:ascii="GHEA Grapalat" w:hAnsi="GHEA Grapalat" w:cs="Sylfaen"/>
          <w:b/>
          <w:lang w:val="af-ZA" w:eastAsia="en-US" w:bidi="ar-SA"/>
        </w:rPr>
      </w:pPr>
      <w:proofErr w:type="gramStart"/>
      <w:r w:rsidRPr="00297B13">
        <w:rPr>
          <w:rFonts w:ascii="GHEA Grapalat" w:hAnsi="GHEA Grapalat"/>
          <w:b/>
          <w:lang w:bidi="ar-SA"/>
        </w:rPr>
        <w:t>&lt;&lt; Общественная</w:t>
      </w:r>
      <w:proofErr w:type="gramEnd"/>
      <w:r w:rsidRPr="00297B13">
        <w:rPr>
          <w:rFonts w:ascii="GHEA Grapalat" w:hAnsi="GHEA Grapalat"/>
          <w:b/>
          <w:lang w:bidi="ar-SA"/>
        </w:rPr>
        <w:t xml:space="preserve"> экономика </w:t>
      </w:r>
      <w:proofErr w:type="spellStart"/>
      <w:r w:rsidRPr="00297B13">
        <w:rPr>
          <w:rFonts w:ascii="GHEA Grapalat" w:hAnsi="GHEA Grapalat"/>
          <w:b/>
          <w:lang w:bidi="ar-SA"/>
        </w:rPr>
        <w:t>Гарни</w:t>
      </w:r>
      <w:proofErr w:type="spellEnd"/>
      <w:r w:rsidRPr="00297B13">
        <w:rPr>
          <w:rFonts w:ascii="GHEA Grapalat" w:hAnsi="GHEA Grapalat"/>
          <w:b/>
          <w:lang w:bidi="ar-SA"/>
        </w:rPr>
        <w:t xml:space="preserve"> &gt;&gt; - ГНКО</w:t>
      </w:r>
      <w:r w:rsidRPr="005437F6">
        <w:rPr>
          <w:rFonts w:ascii="GHEA Grapalat" w:hAnsi="GHEA Grapalat"/>
        </w:rPr>
        <w:t xml:space="preserve"> </w:t>
      </w:r>
      <w:r w:rsidRPr="00173793">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83C4A" w:rsidRPr="00881228">
        <w:rPr>
          <w:rFonts w:ascii="GHEA Grapalat" w:hAnsi="GHEA Grapalat" w:cs="Sylfaen"/>
          <w:b/>
          <w:lang w:val="af-ZA" w:eastAsia="en-US" w:bidi="ar-SA"/>
        </w:rPr>
        <w:t>«ԳԿՏ-ԳՀ</w:t>
      </w:r>
      <w:r w:rsidR="00983C4A" w:rsidRPr="00881228">
        <w:rPr>
          <w:rFonts w:ascii="GHEA Grapalat" w:hAnsi="GHEA Grapalat" w:cs="Sylfaen"/>
          <w:b/>
          <w:lang w:eastAsia="en-US" w:bidi="ar-SA"/>
        </w:rPr>
        <w:t>ԱՊ</w:t>
      </w:r>
      <w:r w:rsidR="00FC4A04">
        <w:rPr>
          <w:rFonts w:ascii="GHEA Grapalat" w:hAnsi="GHEA Grapalat" w:cs="Sylfaen"/>
          <w:b/>
          <w:lang w:val="af-ZA" w:eastAsia="en-US" w:bidi="ar-SA"/>
        </w:rPr>
        <w:t>ՁԲ-20/3</w:t>
      </w:r>
      <w:r w:rsidR="00983C4A" w:rsidRPr="00881228">
        <w:rPr>
          <w:rFonts w:ascii="GHEA Grapalat" w:hAnsi="GHEA Grapalat" w:cs="Sylfaen"/>
          <w:b/>
          <w:lang w:val="af-ZA" w:eastAsia="en-US" w:bidi="ar-SA"/>
        </w:rPr>
        <w:t>»</w:t>
      </w:r>
    </w:p>
    <w:p w:rsidR="00374F4A" w:rsidRPr="00BD0FD1" w:rsidRDefault="00374F4A" w:rsidP="00B46D58">
      <w:pPr>
        <w:jc w:val="both"/>
        <w:rPr>
          <w:rFonts w:ascii="GHEA Grapalat" w:hAnsi="GHEA Grapalat" w:cs="Sylfaen"/>
        </w:rPr>
      </w:pPr>
    </w:p>
    <w:p w:rsidR="00374F4A" w:rsidRPr="00DA5EA0" w:rsidRDefault="00374F4A" w:rsidP="00B46D58">
      <w:pPr>
        <w:spacing w:after="160"/>
        <w:jc w:val="both"/>
        <w:rPr>
          <w:rFonts w:ascii="GHEA Grapalat" w:hAnsi="GHEA Grapalat"/>
        </w:rPr>
      </w:pPr>
      <w:proofErr w:type="gramStart"/>
      <w:r w:rsidRPr="00DD2B43">
        <w:rPr>
          <w:rFonts w:ascii="GHEA Grapalat" w:hAnsi="GHEA Grapalat"/>
        </w:rPr>
        <w:t>открытого</w:t>
      </w:r>
      <w:proofErr w:type="gramEnd"/>
      <w:r w:rsidRPr="00DD2B43">
        <w:rPr>
          <w:rFonts w:ascii="GHEA Grapalat" w:hAnsi="GHEA Grapalat"/>
        </w:rPr>
        <w:t xml:space="preserve">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w:t>
      </w:r>
    </w:p>
    <w:p w:rsidR="00374F4A" w:rsidRPr="00DA5EA0" w:rsidRDefault="00374F4A" w:rsidP="00B46D58">
      <w:pPr>
        <w:jc w:val="both"/>
        <w:rPr>
          <w:rFonts w:ascii="GHEA Grapalat" w:hAnsi="GHEA Grapalat" w:cs="Sylfaen"/>
        </w:rPr>
      </w:pPr>
      <w:proofErr w:type="gramStart"/>
      <w:r w:rsidRPr="00DA5EA0">
        <w:rPr>
          <w:rFonts w:ascii="GHEA Grapalat" w:hAnsi="GHEA Grapalat"/>
        </w:rPr>
        <w:t>является</w:t>
      </w:r>
      <w:proofErr w:type="gramEnd"/>
      <w:r w:rsidRPr="00DA5EA0">
        <w:rPr>
          <w:rFonts w:ascii="GHEA Grapalat" w:hAnsi="GHEA Grapalat"/>
        </w:rPr>
        <w:t xml:space="preserve">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proofErr w:type="gramStart"/>
      <w:r w:rsidR="00374F4A" w:rsidRPr="000C1746">
        <w:rPr>
          <w:rFonts w:ascii="GHEA Grapalat" w:hAnsi="GHEA Grapalat"/>
          <w:sz w:val="16"/>
        </w:rPr>
        <w:t>учетный</w:t>
      </w:r>
      <w:proofErr w:type="gramEnd"/>
      <w:r w:rsidR="00374F4A" w:rsidRPr="000C1746">
        <w:rPr>
          <w:rFonts w:ascii="GHEA Grapalat" w:hAnsi="GHEA Grapalat"/>
          <w:sz w:val="16"/>
        </w:rPr>
        <w:t xml:space="preserve">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proofErr w:type="gramStart"/>
      <w:r w:rsidR="00374F4A" w:rsidRPr="000C1746">
        <w:rPr>
          <w:rFonts w:ascii="GHEA Grapalat" w:hAnsi="GHEA Grapalat"/>
          <w:sz w:val="16"/>
        </w:rPr>
        <w:t>адрес</w:t>
      </w:r>
      <w:proofErr w:type="gramEnd"/>
      <w:r w:rsidR="00374F4A" w:rsidRPr="000C1746">
        <w:rPr>
          <w:rFonts w:ascii="GHEA Grapalat" w:hAnsi="GHEA Grapalat"/>
          <w:sz w:val="16"/>
        </w:rPr>
        <w:t xml:space="preserve">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proofErr w:type="gramStart"/>
      <w:r w:rsidRPr="000811C1">
        <w:rPr>
          <w:rFonts w:ascii="GHEA Grapalat" w:hAnsi="GHEA Grapalat"/>
          <w:sz w:val="18"/>
          <w:szCs w:val="18"/>
        </w:rPr>
        <w:t>адрес</w:t>
      </w:r>
      <w:proofErr w:type="gramEnd"/>
      <w:r w:rsidRPr="000811C1">
        <w:rPr>
          <w:rFonts w:ascii="GHEA Grapalat" w:hAnsi="GHEA Grapalat"/>
          <w:sz w:val="18"/>
          <w:szCs w:val="18"/>
        </w:rPr>
        <w:t xml:space="preserve">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proofErr w:type="gramStart"/>
      <w:r>
        <w:rPr>
          <w:rFonts w:ascii="GHEA Grapalat" w:hAnsi="GHEA Grapalat"/>
          <w:sz w:val="16"/>
        </w:rPr>
        <w:t>наименование</w:t>
      </w:r>
      <w:proofErr w:type="gramEnd"/>
      <w:r>
        <w:rPr>
          <w:rFonts w:ascii="GHEA Grapalat" w:hAnsi="GHEA Grapalat"/>
          <w:sz w:val="16"/>
        </w:rPr>
        <w:t xml:space="preserve"> участника</w:t>
      </w:r>
    </w:p>
    <w:p w:rsidR="006B3E56" w:rsidRDefault="006B3E56" w:rsidP="00B46D58">
      <w:pPr>
        <w:pStyle w:val="aff"/>
        <w:widowControl w:val="0"/>
        <w:numPr>
          <w:ilvl w:val="0"/>
          <w:numId w:val="21"/>
        </w:numPr>
        <w:spacing w:after="160"/>
        <w:jc w:val="both"/>
        <w:rPr>
          <w:rFonts w:ascii="GHEA Grapalat" w:hAnsi="GHEA Grapalat" w:cs="Arial"/>
        </w:rPr>
      </w:pPr>
      <w:proofErr w:type="gramStart"/>
      <w:r>
        <w:rPr>
          <w:rFonts w:ascii="GHEA Grapalat" w:hAnsi="GHEA Grapalat"/>
        </w:rPr>
        <w:t>удовлетворяет</w:t>
      </w:r>
      <w:proofErr w:type="gramEnd"/>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983C4A">
        <w:rPr>
          <w:rFonts w:ascii="GHEA Grapalat" w:hAnsi="GHEA Grapalat"/>
        </w:rPr>
        <w:t>"</w:t>
      </w:r>
      <w:r w:rsidR="00983C4A" w:rsidRPr="00881228">
        <w:rPr>
          <w:rFonts w:ascii="GHEA Grapalat" w:hAnsi="GHEA Grapalat" w:cs="Sylfaen"/>
          <w:b/>
          <w:lang w:val="af-ZA" w:eastAsia="en-US" w:bidi="ar-SA"/>
        </w:rPr>
        <w:t>ԳԿՏ-ԳՀ</w:t>
      </w:r>
      <w:r w:rsidR="00983C4A" w:rsidRPr="00881228">
        <w:rPr>
          <w:rFonts w:ascii="GHEA Grapalat" w:hAnsi="GHEA Grapalat" w:cs="Sylfaen"/>
          <w:b/>
          <w:lang w:eastAsia="en-US" w:bidi="ar-SA"/>
        </w:rPr>
        <w:t>ԱՊ</w:t>
      </w:r>
      <w:r w:rsidR="00983C4A" w:rsidRPr="00881228">
        <w:rPr>
          <w:rFonts w:ascii="GHEA Grapalat" w:hAnsi="GHEA Grapalat" w:cs="Sylfaen"/>
          <w:b/>
          <w:lang w:val="af-ZA" w:eastAsia="en-US" w:bidi="ar-SA"/>
        </w:rPr>
        <w:t>ՁԲ-20/</w:t>
      </w:r>
      <w:r w:rsidR="00FC4A04">
        <w:rPr>
          <w:rFonts w:ascii="GHEA Grapalat" w:hAnsi="GHEA Grapalat" w:cs="Sylfaen"/>
          <w:b/>
          <w:lang w:val="af-ZA" w:eastAsia="en-US" w:bidi="ar-SA"/>
        </w:rPr>
        <w:t>3</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roofErr w:type="gramStart"/>
      <w:r>
        <w:rPr>
          <w:rFonts w:ascii="GHEA Grapalat" w:hAnsi="GHEA Grapalat"/>
        </w:rPr>
        <w:t>в</w:t>
      </w:r>
      <w:proofErr w:type="gramEnd"/>
      <w:r>
        <w:rPr>
          <w:rFonts w:ascii="GHEA Grapalat" w:hAnsi="GHEA Grapalat"/>
        </w:rPr>
        <w:t xml:space="preserve">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83C4A">
        <w:rPr>
          <w:rFonts w:ascii="GHEA Grapalat" w:hAnsi="GHEA Grapalat"/>
        </w:rPr>
        <w:t>"</w:t>
      </w:r>
      <w:r w:rsidR="00983C4A" w:rsidRPr="00983C4A">
        <w:rPr>
          <w:rFonts w:ascii="GHEA Grapalat" w:hAnsi="GHEA Grapalat" w:cs="Sylfaen"/>
          <w:b/>
          <w:lang w:val="af-ZA" w:eastAsia="en-US" w:bidi="ar-SA"/>
        </w:rPr>
        <w:t xml:space="preserve"> </w:t>
      </w:r>
      <w:r w:rsidR="00983C4A" w:rsidRPr="00881228">
        <w:rPr>
          <w:rFonts w:ascii="GHEA Grapalat" w:hAnsi="GHEA Grapalat" w:cs="Sylfaen"/>
          <w:b/>
          <w:lang w:val="af-ZA" w:eastAsia="en-US" w:bidi="ar-SA"/>
        </w:rPr>
        <w:t>ԳԿՏ-ԳՀ</w:t>
      </w:r>
      <w:r w:rsidR="00983C4A" w:rsidRPr="00881228">
        <w:rPr>
          <w:rFonts w:ascii="GHEA Grapalat" w:hAnsi="GHEA Grapalat" w:cs="Sylfaen"/>
          <w:b/>
          <w:lang w:eastAsia="en-US" w:bidi="ar-SA"/>
        </w:rPr>
        <w:t>ԱՊ</w:t>
      </w:r>
      <w:r w:rsidR="00983C4A" w:rsidRPr="00881228">
        <w:rPr>
          <w:rFonts w:ascii="GHEA Grapalat" w:hAnsi="GHEA Grapalat" w:cs="Sylfaen"/>
          <w:b/>
          <w:lang w:val="af-ZA" w:eastAsia="en-US" w:bidi="ar-SA"/>
        </w:rPr>
        <w:t>ՁԲ-20/</w:t>
      </w:r>
      <w:r w:rsidR="00FC4A04">
        <w:rPr>
          <w:rFonts w:ascii="GHEA Grapalat" w:hAnsi="GHEA Grapalat" w:cs="Sylfaen"/>
          <w:b/>
          <w:lang w:val="af-ZA" w:eastAsia="en-US" w:bidi="ar-SA"/>
        </w:rPr>
        <w:t>3</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proofErr w:type="gramStart"/>
      <w:r>
        <w:rPr>
          <w:rFonts w:ascii="GHEA Grapalat" w:hAnsi="GHEA Grapalat"/>
        </w:rPr>
        <w:t>не</w:t>
      </w:r>
      <w:proofErr w:type="gramEnd"/>
      <w:r>
        <w:rPr>
          <w:rFonts w:ascii="GHEA Grapalat" w:hAnsi="GHEA Grapalat"/>
        </w:rPr>
        <w:t xml:space="preserve">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proofErr w:type="gramStart"/>
      <w:r>
        <w:rPr>
          <w:rFonts w:ascii="GHEA Grapalat" w:hAnsi="GHEA Grapalat"/>
          <w:spacing w:val="-6"/>
        </w:rPr>
        <w:t>отсутствует</w:t>
      </w:r>
      <w:proofErr w:type="gramEnd"/>
      <w:r>
        <w:rPr>
          <w:rFonts w:ascii="GHEA Grapalat" w:hAnsi="GHEA Grapalat"/>
          <w:spacing w:val="-6"/>
        </w:rPr>
        <w:t xml:space="preserve">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w:t>
      </w:r>
      <w:proofErr w:type="gramEnd"/>
      <w:r>
        <w:rPr>
          <w:rFonts w:ascii="GHEA Grapalat" w:hAnsi="GHEA Grapalat"/>
          <w:i w:val="0"/>
          <w:sz w:val="24"/>
        </w:rPr>
        <w:t xml:space="preserve">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proofErr w:type="gramStart"/>
      <w:r>
        <w:rPr>
          <w:rFonts w:ascii="GHEA Grapalat" w:hAnsi="GHEA Grapalat"/>
          <w:sz w:val="16"/>
        </w:rPr>
        <w:t>наименование</w:t>
      </w:r>
      <w:proofErr w:type="gramEnd"/>
      <w:r>
        <w:rPr>
          <w:rFonts w:ascii="GHEA Grapalat" w:hAnsi="GHEA Grapalat"/>
          <w:sz w:val="16"/>
        </w:rPr>
        <w:t xml:space="preserve">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proofErr w:type="gramStart"/>
      <w:r>
        <w:rPr>
          <w:rFonts w:ascii="GHEA Grapalat" w:hAnsi="GHEA Grapalat"/>
          <w:sz w:val="16"/>
        </w:rPr>
        <w:t>участника</w:t>
      </w:r>
      <w:proofErr w:type="gramEnd"/>
    </w:p>
    <w:p w:rsidR="006B3E56" w:rsidRDefault="006B3E56" w:rsidP="00B46D58">
      <w:pPr>
        <w:widowControl w:val="0"/>
        <w:jc w:val="both"/>
        <w:rPr>
          <w:rFonts w:ascii="GHEA Grapalat" w:hAnsi="GHEA Grapalat"/>
          <w:u w:val="single"/>
        </w:rPr>
      </w:pPr>
      <w:proofErr w:type="gramStart"/>
      <w:r>
        <w:rPr>
          <w:rFonts w:ascii="GHEA Grapalat" w:hAnsi="GHEA Grapalat"/>
        </w:rPr>
        <w:t>организаций</w:t>
      </w:r>
      <w:proofErr w:type="gramEnd"/>
      <w:r>
        <w:rPr>
          <w:rFonts w:ascii="GHEA Grapalat" w:hAnsi="GHEA Grapalat"/>
        </w:rPr>
        <w:t>,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proofErr w:type="gramStart"/>
      <w:r>
        <w:rPr>
          <w:rFonts w:ascii="GHEA Grapalat" w:hAnsi="GHEA Grapalat"/>
          <w:vertAlign w:val="superscript"/>
        </w:rPr>
        <w:t>наименование</w:t>
      </w:r>
      <w:proofErr w:type="gramEnd"/>
      <w:r>
        <w:rPr>
          <w:rFonts w:ascii="GHEA Grapalat" w:hAnsi="GHEA Grapalat"/>
          <w:vertAlign w:val="superscript"/>
        </w:rPr>
        <w:t xml:space="preserve"> участника</w:t>
      </w:r>
    </w:p>
    <w:p w:rsidR="006B3E56" w:rsidRDefault="006B3E56" w:rsidP="00B46D58">
      <w:pPr>
        <w:widowControl w:val="0"/>
        <w:spacing w:after="160"/>
        <w:jc w:val="both"/>
        <w:rPr>
          <w:rFonts w:ascii="GHEA Grapalat" w:hAnsi="GHEA Grapalat"/>
        </w:rPr>
      </w:pPr>
      <w:proofErr w:type="gramStart"/>
      <w:r>
        <w:rPr>
          <w:rFonts w:ascii="GHEA Grapalat" w:hAnsi="GHEA Grapalat"/>
        </w:rPr>
        <w:t>долю</w:t>
      </w:r>
      <w:proofErr w:type="gramEnd"/>
      <w:r>
        <w:rPr>
          <w:rFonts w:ascii="GHEA Grapalat" w:hAnsi="GHEA Grapalat"/>
        </w:rPr>
        <w:t xml:space="preserve">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w:t>
      </w:r>
      <w:proofErr w:type="gramStart"/>
      <w:r>
        <w:rPr>
          <w:rFonts w:ascii="GHEA Grapalat" w:hAnsi="GHEA Grapalat"/>
          <w:sz w:val="16"/>
        </w:rPr>
        <w:t>наименование</w:t>
      </w:r>
      <w:proofErr w:type="gramEnd"/>
      <w:r>
        <w:rPr>
          <w:rFonts w:ascii="GHEA Grapalat" w:hAnsi="GHEA Grapalat"/>
          <w:sz w:val="16"/>
        </w:rPr>
        <w:t xml:space="preserve"> участника</w:t>
      </w:r>
    </w:p>
    <w:p w:rsidR="006B3E56" w:rsidRDefault="00F855BB" w:rsidP="000811C1">
      <w:pPr>
        <w:jc w:val="both"/>
        <w:rPr>
          <w:rFonts w:ascii="GHEA Grapalat" w:hAnsi="GHEA Grapalat"/>
          <w:sz w:val="16"/>
          <w:lang w:val="hy-AM"/>
        </w:rPr>
      </w:pPr>
      <w:proofErr w:type="gramStart"/>
      <w:r>
        <w:rPr>
          <w:rFonts w:ascii="GHEA Grapalat" w:hAnsi="GHEA Grapalat"/>
        </w:rPr>
        <w:t>согласно</w:t>
      </w:r>
      <w:proofErr w:type="gramEnd"/>
      <w:r>
        <w:rPr>
          <w:rFonts w:ascii="GHEA Grapalat" w:hAnsi="GHEA Grapalat"/>
        </w:rPr>
        <w:t xml:space="preserve">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proofErr w:type="gramStart"/>
      <w:r w:rsidRPr="000C1746">
        <w:rPr>
          <w:rFonts w:ascii="GHEA Grapalat" w:hAnsi="GHEA Grapalat"/>
          <w:sz w:val="16"/>
        </w:rPr>
        <w:t>имя</w:t>
      </w:r>
      <w:proofErr w:type="gramEnd"/>
      <w:r w:rsidRPr="000C1746">
        <w:rPr>
          <w:rFonts w:ascii="GHEA Grapalat" w:hAnsi="GHEA Grapalat"/>
          <w:sz w:val="16"/>
        </w:rPr>
        <w:t>,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proofErr w:type="gramStart"/>
      <w:r w:rsidRPr="001439BD">
        <w:rPr>
          <w:rFonts w:ascii="GHEA Grapalat" w:hAnsi="GHEA Grapalat"/>
          <w:b/>
          <w:sz w:val="24"/>
          <w:szCs w:val="24"/>
        </w:rPr>
        <w:t>к</w:t>
      </w:r>
      <w:proofErr w:type="gramEnd"/>
      <w:r w:rsidRPr="001439BD">
        <w:rPr>
          <w:rFonts w:ascii="GHEA Grapalat" w:hAnsi="GHEA Grapalat"/>
          <w:b/>
          <w:sz w:val="24"/>
          <w:szCs w:val="24"/>
        </w:rPr>
        <w:t xml:space="preserve">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w:t>
      </w:r>
      <w:r w:rsidR="00FC4A04">
        <w:rPr>
          <w:rFonts w:ascii="GHEA Grapalat" w:hAnsi="GHEA Grapalat" w:cs="Sylfaen"/>
          <w:b/>
          <w:lang w:val="af-ZA" w:eastAsia="en-US" w:bidi="ar-SA"/>
        </w:rPr>
        <w:t>3</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proofErr w:type="gramStart"/>
      <w:r w:rsidRPr="009044F1">
        <w:rPr>
          <w:rFonts w:ascii="GHEA Grapalat" w:hAnsi="GHEA Grapalat"/>
          <w:b/>
          <w:i w:val="0"/>
          <w:sz w:val="24"/>
          <w:szCs w:val="24"/>
        </w:rPr>
        <w:t>предлагаемого</w:t>
      </w:r>
      <w:proofErr w:type="gramEnd"/>
      <w:r w:rsidRPr="009044F1">
        <w:rPr>
          <w:rFonts w:ascii="GHEA Grapalat" w:hAnsi="GHEA Grapalat"/>
          <w:b/>
          <w:i w:val="0"/>
          <w:sz w:val="24"/>
          <w:szCs w:val="24"/>
        </w:rPr>
        <w:t xml:space="preserve">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proofErr w:type="gramStart"/>
      <w:r w:rsidRPr="00430541">
        <w:rPr>
          <w:rFonts w:ascii="GHEA Grapalat" w:hAnsi="GHEA Grapalat"/>
          <w:sz w:val="16"/>
        </w:rPr>
        <w:t>наименование</w:t>
      </w:r>
      <w:proofErr w:type="gramEnd"/>
      <w:r w:rsidRPr="00430541">
        <w:rPr>
          <w:rFonts w:ascii="GHEA Grapalat" w:hAnsi="GHEA Grapalat"/>
          <w:sz w:val="16"/>
        </w:rPr>
        <w:t xml:space="preserve">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w:t>
      </w:r>
      <w:r w:rsidR="00FC4A04">
        <w:rPr>
          <w:rFonts w:ascii="GHEA Grapalat" w:hAnsi="GHEA Grapalat" w:cs="Sylfaen"/>
          <w:b/>
          <w:lang w:val="af-ZA" w:eastAsia="en-US" w:bidi="ar-SA"/>
        </w:rPr>
        <w:t>3</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544"/>
        <w:gridCol w:w="4358"/>
      </w:tblGrid>
      <w:tr w:rsidR="00D043C1" w:rsidRPr="00206AF8" w:rsidTr="00FC4A04">
        <w:tc>
          <w:tcPr>
            <w:tcW w:w="1384"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7902" w:type="dxa"/>
            <w:gridSpan w:val="2"/>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FC4A04" w:rsidRPr="00206AF8" w:rsidTr="00FC4A04">
        <w:trPr>
          <w:trHeight w:val="696"/>
        </w:trPr>
        <w:tc>
          <w:tcPr>
            <w:tcW w:w="1384" w:type="dxa"/>
            <w:vMerge/>
            <w:vAlign w:val="center"/>
          </w:tcPr>
          <w:p w:rsidR="00FC4A04" w:rsidRPr="00206AF8" w:rsidRDefault="00FC4A04" w:rsidP="00FF3F2A">
            <w:pPr>
              <w:widowControl w:val="0"/>
              <w:jc w:val="center"/>
              <w:rPr>
                <w:rFonts w:ascii="GHEA Grapalat" w:hAnsi="GHEA Grapalat"/>
                <w:b/>
                <w:bCs/>
                <w:sz w:val="20"/>
                <w:szCs w:val="20"/>
              </w:rPr>
            </w:pPr>
          </w:p>
        </w:tc>
        <w:tc>
          <w:tcPr>
            <w:tcW w:w="3544" w:type="dxa"/>
            <w:vAlign w:val="center"/>
          </w:tcPr>
          <w:p w:rsidR="00FC4A04" w:rsidRPr="00206AF8" w:rsidRDefault="00FC4A04" w:rsidP="00FF3F2A">
            <w:pPr>
              <w:widowControl w:val="0"/>
              <w:jc w:val="center"/>
              <w:rPr>
                <w:rFonts w:ascii="GHEA Grapalat" w:hAnsi="GHEA Grapalat"/>
                <w:b/>
                <w:bCs/>
                <w:sz w:val="20"/>
                <w:szCs w:val="20"/>
              </w:rPr>
            </w:pPr>
            <w:proofErr w:type="gramStart"/>
            <w:r w:rsidRPr="00206AF8">
              <w:rPr>
                <w:rFonts w:ascii="GHEA Grapalat" w:hAnsi="GHEA Grapalat"/>
                <w:b/>
                <w:sz w:val="20"/>
                <w:szCs w:val="20"/>
              </w:rPr>
              <w:t>наименование</w:t>
            </w:r>
            <w:proofErr w:type="gramEnd"/>
            <w:r w:rsidRPr="00206AF8">
              <w:rPr>
                <w:rFonts w:ascii="GHEA Grapalat" w:hAnsi="GHEA Grapalat"/>
                <w:b/>
                <w:sz w:val="20"/>
                <w:szCs w:val="20"/>
              </w:rPr>
              <w:t xml:space="preserve"> производителя</w:t>
            </w:r>
          </w:p>
        </w:tc>
        <w:tc>
          <w:tcPr>
            <w:tcW w:w="4358" w:type="dxa"/>
            <w:vAlign w:val="center"/>
          </w:tcPr>
          <w:p w:rsidR="00FC4A04" w:rsidRPr="00206AF8" w:rsidRDefault="00FC4A04" w:rsidP="00FF3F2A">
            <w:pPr>
              <w:widowControl w:val="0"/>
              <w:jc w:val="center"/>
              <w:rPr>
                <w:rFonts w:ascii="GHEA Grapalat" w:hAnsi="GHEA Grapalat"/>
                <w:b/>
                <w:bCs/>
                <w:sz w:val="20"/>
                <w:szCs w:val="20"/>
              </w:rPr>
            </w:pPr>
            <w:proofErr w:type="gramStart"/>
            <w:r w:rsidRPr="00206AF8">
              <w:rPr>
                <w:rFonts w:ascii="GHEA Grapalat" w:hAnsi="GHEA Grapalat"/>
                <w:b/>
                <w:sz w:val="20"/>
                <w:szCs w:val="20"/>
              </w:rPr>
              <w:t>технические</w:t>
            </w:r>
            <w:proofErr w:type="gramEnd"/>
            <w:r w:rsidRPr="00206AF8">
              <w:rPr>
                <w:rFonts w:ascii="GHEA Grapalat" w:hAnsi="GHEA Grapalat"/>
                <w:b/>
                <w:sz w:val="20"/>
                <w:szCs w:val="20"/>
              </w:rPr>
              <w:t xml:space="preserve"> характеристики</w:t>
            </w:r>
          </w:p>
        </w:tc>
      </w:tr>
      <w:tr w:rsidR="00FC4A04" w:rsidRPr="00206AF8" w:rsidTr="00FC4A04">
        <w:tc>
          <w:tcPr>
            <w:tcW w:w="1384" w:type="dxa"/>
          </w:tcPr>
          <w:p w:rsidR="00FC4A04" w:rsidRPr="00206AF8" w:rsidRDefault="00FC4A04" w:rsidP="00FF3F2A">
            <w:pPr>
              <w:pStyle w:val="3"/>
              <w:keepNext w:val="0"/>
              <w:widowControl w:val="0"/>
              <w:spacing w:line="240" w:lineRule="auto"/>
              <w:jc w:val="left"/>
              <w:rPr>
                <w:rFonts w:ascii="GHEA Grapalat" w:hAnsi="GHEA Grapalat"/>
                <w:b/>
              </w:rPr>
            </w:pPr>
          </w:p>
        </w:tc>
        <w:tc>
          <w:tcPr>
            <w:tcW w:w="3544" w:type="dxa"/>
          </w:tcPr>
          <w:p w:rsidR="00FC4A04" w:rsidRPr="00206AF8" w:rsidRDefault="00FC4A04" w:rsidP="00FF3F2A">
            <w:pPr>
              <w:pStyle w:val="3"/>
              <w:keepNext w:val="0"/>
              <w:widowControl w:val="0"/>
              <w:spacing w:line="240" w:lineRule="auto"/>
              <w:jc w:val="left"/>
              <w:rPr>
                <w:rFonts w:ascii="GHEA Grapalat" w:hAnsi="GHEA Grapalat"/>
                <w:b/>
              </w:rPr>
            </w:pPr>
          </w:p>
        </w:tc>
        <w:tc>
          <w:tcPr>
            <w:tcW w:w="4358" w:type="dxa"/>
          </w:tcPr>
          <w:p w:rsidR="00FC4A04" w:rsidRPr="00206AF8" w:rsidRDefault="00FC4A04" w:rsidP="00FF3F2A">
            <w:pPr>
              <w:pStyle w:val="3"/>
              <w:keepNext w:val="0"/>
              <w:widowControl w:val="0"/>
              <w:spacing w:line="240" w:lineRule="auto"/>
              <w:jc w:val="left"/>
              <w:rPr>
                <w:rFonts w:ascii="GHEA Grapalat" w:hAnsi="GHEA Grapalat"/>
                <w:b/>
              </w:rPr>
            </w:pPr>
          </w:p>
        </w:tc>
      </w:tr>
      <w:tr w:rsidR="00FC4A04" w:rsidRPr="00206AF8" w:rsidTr="00FC4A04">
        <w:tc>
          <w:tcPr>
            <w:tcW w:w="1384" w:type="dxa"/>
          </w:tcPr>
          <w:p w:rsidR="00FC4A04" w:rsidRPr="00206AF8" w:rsidRDefault="00FC4A04" w:rsidP="00FF3F2A">
            <w:pPr>
              <w:pStyle w:val="3"/>
              <w:keepNext w:val="0"/>
              <w:widowControl w:val="0"/>
              <w:spacing w:line="240" w:lineRule="auto"/>
              <w:jc w:val="left"/>
              <w:rPr>
                <w:rFonts w:ascii="GHEA Grapalat" w:hAnsi="GHEA Grapalat"/>
                <w:b/>
              </w:rPr>
            </w:pPr>
          </w:p>
        </w:tc>
        <w:tc>
          <w:tcPr>
            <w:tcW w:w="3544" w:type="dxa"/>
          </w:tcPr>
          <w:p w:rsidR="00FC4A04" w:rsidRPr="00206AF8" w:rsidRDefault="00FC4A04" w:rsidP="00FF3F2A">
            <w:pPr>
              <w:pStyle w:val="3"/>
              <w:keepNext w:val="0"/>
              <w:widowControl w:val="0"/>
              <w:spacing w:line="240" w:lineRule="auto"/>
              <w:jc w:val="left"/>
              <w:rPr>
                <w:rFonts w:ascii="GHEA Grapalat" w:hAnsi="GHEA Grapalat"/>
                <w:b/>
              </w:rPr>
            </w:pPr>
          </w:p>
        </w:tc>
        <w:tc>
          <w:tcPr>
            <w:tcW w:w="4358" w:type="dxa"/>
          </w:tcPr>
          <w:p w:rsidR="00FC4A04" w:rsidRPr="00206AF8" w:rsidRDefault="00FC4A04" w:rsidP="00FF3F2A">
            <w:pPr>
              <w:pStyle w:val="3"/>
              <w:keepNext w:val="0"/>
              <w:widowControl w:val="0"/>
              <w:spacing w:line="240" w:lineRule="auto"/>
              <w:jc w:val="left"/>
              <w:rPr>
                <w:rFonts w:ascii="GHEA Grapalat" w:hAnsi="GHEA Grapalat"/>
                <w:b/>
              </w:rPr>
            </w:pPr>
          </w:p>
        </w:tc>
      </w:tr>
      <w:tr w:rsidR="00FC4A04" w:rsidRPr="00206AF8" w:rsidTr="00FC4A04">
        <w:tc>
          <w:tcPr>
            <w:tcW w:w="1384" w:type="dxa"/>
          </w:tcPr>
          <w:p w:rsidR="00FC4A04" w:rsidRPr="00206AF8" w:rsidRDefault="00FC4A04" w:rsidP="00FF3F2A">
            <w:pPr>
              <w:pStyle w:val="3"/>
              <w:keepNext w:val="0"/>
              <w:widowControl w:val="0"/>
              <w:spacing w:line="240" w:lineRule="auto"/>
              <w:jc w:val="left"/>
              <w:rPr>
                <w:rFonts w:ascii="GHEA Grapalat" w:hAnsi="GHEA Grapalat"/>
                <w:b/>
              </w:rPr>
            </w:pPr>
          </w:p>
        </w:tc>
        <w:tc>
          <w:tcPr>
            <w:tcW w:w="3544" w:type="dxa"/>
          </w:tcPr>
          <w:p w:rsidR="00FC4A04" w:rsidRPr="00206AF8" w:rsidRDefault="00FC4A04" w:rsidP="00FF3F2A">
            <w:pPr>
              <w:pStyle w:val="3"/>
              <w:keepNext w:val="0"/>
              <w:widowControl w:val="0"/>
              <w:spacing w:line="240" w:lineRule="auto"/>
              <w:jc w:val="left"/>
              <w:rPr>
                <w:rFonts w:ascii="GHEA Grapalat" w:hAnsi="GHEA Grapalat"/>
                <w:b/>
              </w:rPr>
            </w:pPr>
          </w:p>
        </w:tc>
        <w:tc>
          <w:tcPr>
            <w:tcW w:w="4358" w:type="dxa"/>
          </w:tcPr>
          <w:p w:rsidR="00FC4A04" w:rsidRPr="00206AF8" w:rsidRDefault="00FC4A04"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w:t>
      </w:r>
      <w:proofErr w:type="gramEnd"/>
      <w:r w:rsidRPr="00567D3B">
        <w:rPr>
          <w:rFonts w:ascii="GHEA Grapalat" w:hAnsi="GHEA Grapalat"/>
          <w:sz w:val="16"/>
        </w:rPr>
        <w:t xml:space="preserve">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proofErr w:type="gramStart"/>
      <w:r w:rsidRPr="001439BD">
        <w:rPr>
          <w:rFonts w:ascii="GHEA Grapalat" w:hAnsi="GHEA Grapalat"/>
          <w:b/>
          <w:sz w:val="24"/>
          <w:szCs w:val="24"/>
        </w:rPr>
        <w:t>к</w:t>
      </w:r>
      <w:proofErr w:type="gramEnd"/>
      <w:r w:rsidRPr="001439BD">
        <w:rPr>
          <w:rFonts w:ascii="GHEA Grapalat" w:hAnsi="GHEA Grapalat"/>
          <w:b/>
          <w:sz w:val="24"/>
          <w:szCs w:val="24"/>
        </w:rPr>
        <w:t xml:space="preserve">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w:t>
      </w:r>
      <w:r w:rsidR="00FC4A04">
        <w:rPr>
          <w:rFonts w:ascii="GHEA Grapalat" w:hAnsi="GHEA Grapalat" w:cs="Sylfaen"/>
          <w:b/>
          <w:lang w:val="af-ZA" w:eastAsia="en-US" w:bidi="ar-SA"/>
        </w:rPr>
        <w:t>3</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w:t>
      </w:r>
      <w:r w:rsidR="00FC4A04">
        <w:rPr>
          <w:rFonts w:ascii="GHEA Grapalat" w:hAnsi="GHEA Grapalat" w:cs="Sylfaen"/>
          <w:b/>
          <w:lang w:val="af-ZA" w:eastAsia="en-US" w:bidi="ar-SA"/>
        </w:rPr>
        <w:t>3</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proofErr w:type="gramStart"/>
      <w:r w:rsidRPr="009044F1">
        <w:rPr>
          <w:rFonts w:ascii="GHEA Grapalat" w:hAnsi="GHEA Grapalat"/>
        </w:rPr>
        <w:t>в</w:t>
      </w:r>
      <w:proofErr w:type="gramEnd"/>
      <w:r w:rsidRPr="009044F1">
        <w:rPr>
          <w:rFonts w:ascii="GHEA Grapalat" w:hAnsi="GHEA Grapalat"/>
        </w:rPr>
        <w:t xml:space="preserve">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proofErr w:type="gramStart"/>
      <w:r w:rsidRPr="009044F1">
        <w:rPr>
          <w:rFonts w:ascii="GHEA Grapalat" w:hAnsi="GHEA Grapalat"/>
          <w:vertAlign w:val="superscript"/>
        </w:rPr>
        <w:t>наименование</w:t>
      </w:r>
      <w:proofErr w:type="gramEnd"/>
      <w:r w:rsidRPr="009044F1">
        <w:rPr>
          <w:rFonts w:ascii="GHEA Grapalat" w:hAnsi="GHEA Grapalat"/>
          <w:vertAlign w:val="superscript"/>
        </w:rPr>
        <w:t xml:space="preserve"> участника</w:t>
      </w:r>
    </w:p>
    <w:p w:rsidR="00B2572B" w:rsidRPr="009044F1" w:rsidRDefault="00B2572B" w:rsidP="00B46D58">
      <w:pPr>
        <w:widowControl w:val="0"/>
        <w:spacing w:after="160"/>
        <w:jc w:val="both"/>
        <w:rPr>
          <w:rFonts w:ascii="GHEA Grapalat" w:hAnsi="GHEA Grapalat"/>
        </w:rPr>
      </w:pPr>
      <w:proofErr w:type="gramStart"/>
      <w:r w:rsidRPr="009044F1">
        <w:rPr>
          <w:rFonts w:ascii="GHEA Grapalat" w:hAnsi="GHEA Grapalat"/>
        </w:rPr>
        <w:t>предлагает</w:t>
      </w:r>
      <w:proofErr w:type="gramEnd"/>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proofErr w:type="gramStart"/>
      <w:r w:rsidRPr="009044F1">
        <w:rPr>
          <w:rFonts w:ascii="GHEA Grapalat" w:hAnsi="GHEA Grapalat"/>
        </w:rPr>
        <w:t>д</w:t>
      </w:r>
      <w:r w:rsidR="00B2572B" w:rsidRPr="009044F1">
        <w:rPr>
          <w:rFonts w:ascii="GHEA Grapalat" w:hAnsi="GHEA Grapalat"/>
        </w:rPr>
        <w:t>рамов</w:t>
      </w:r>
      <w:proofErr w:type="spellEnd"/>
      <w:proofErr w:type="gram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w:t>
            </w:r>
            <w:proofErr w:type="gramStart"/>
            <w:r w:rsidRPr="0009191C">
              <w:rPr>
                <w:rFonts w:ascii="GHEA Grapalat" w:hAnsi="GHEA Grapalat"/>
                <w:sz w:val="16"/>
                <w:szCs w:val="16"/>
              </w:rPr>
              <w:t>совокупность</w:t>
            </w:r>
            <w:proofErr w:type="gramEnd"/>
            <w:r w:rsidRPr="0009191C">
              <w:rPr>
                <w:rFonts w:ascii="GHEA Grapalat" w:hAnsi="GHEA Grapalat"/>
                <w:sz w:val="16"/>
                <w:szCs w:val="16"/>
              </w:rPr>
              <w:t xml:space="preserve">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w:t>
      </w:r>
      <w:proofErr w:type="gramEnd"/>
      <w:r w:rsidRPr="00567D3B">
        <w:rPr>
          <w:rFonts w:ascii="GHEA Grapalat" w:hAnsi="GHEA Grapalat"/>
          <w:sz w:val="16"/>
        </w:rPr>
        <w:t xml:space="preserve">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proofErr w:type="gramStart"/>
      <w:r w:rsidRPr="00B138F3">
        <w:rPr>
          <w:rFonts w:ascii="GHEA Grapalat" w:hAnsi="GHEA Grapalat"/>
          <w:i/>
          <w:sz w:val="22"/>
          <w:szCs w:val="22"/>
        </w:rPr>
        <w:t>к</w:t>
      </w:r>
      <w:proofErr w:type="gramEnd"/>
      <w:r w:rsidRPr="00B138F3">
        <w:rPr>
          <w:rFonts w:ascii="GHEA Grapalat" w:hAnsi="GHEA Grapalat"/>
          <w:i/>
          <w:sz w:val="22"/>
          <w:szCs w:val="22"/>
        </w:rPr>
        <w:t xml:space="preserve">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w:t>
      </w:r>
      <w:r w:rsidR="00FC4A04">
        <w:rPr>
          <w:rFonts w:ascii="GHEA Grapalat" w:hAnsi="GHEA Grapalat" w:cs="Sylfaen"/>
          <w:b/>
          <w:lang w:val="af-ZA" w:eastAsia="en-US" w:bidi="ar-SA"/>
        </w:rPr>
        <w:t>3</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w:t>
      </w:r>
      <w:proofErr w:type="gramStart"/>
      <w:r w:rsidRPr="00B138F3">
        <w:rPr>
          <w:rFonts w:ascii="GHEA Grapalat" w:hAnsi="GHEA Grapalat"/>
          <w:b/>
          <w:sz w:val="22"/>
          <w:szCs w:val="22"/>
        </w:rPr>
        <w:t>обеспечение</w:t>
      </w:r>
      <w:proofErr w:type="gramEnd"/>
      <w:r w:rsidRPr="00B138F3">
        <w:rPr>
          <w:rFonts w:ascii="GHEA Grapalat" w:hAnsi="GHEA Grapalat"/>
          <w:b/>
          <w:sz w:val="22"/>
          <w:szCs w:val="22"/>
        </w:rPr>
        <w:t xml:space="preserve">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имя</w:t>
      </w:r>
      <w:proofErr w:type="gramEnd"/>
      <w:r w:rsidRPr="00B138F3">
        <w:rPr>
          <w:rFonts w:ascii="GHEA Grapalat" w:hAnsi="GHEA Grapalat"/>
          <w:sz w:val="22"/>
          <w:szCs w:val="22"/>
          <w:vertAlign w:val="superscript"/>
        </w:rPr>
        <w:t>,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proofErr w:type="gramStart"/>
      <w:r w:rsidRPr="00B138F3">
        <w:rPr>
          <w:rFonts w:ascii="GHEA Grapalat" w:hAnsi="GHEA Grapalat"/>
          <w:sz w:val="22"/>
          <w:szCs w:val="22"/>
        </w:rPr>
        <w:t>действующего</w:t>
      </w:r>
      <w:proofErr w:type="gramEnd"/>
      <w:r w:rsidRPr="00B138F3">
        <w:rPr>
          <w:rFonts w:ascii="GHEA Grapalat" w:hAnsi="GHEA Grapalat"/>
          <w:sz w:val="22"/>
          <w:szCs w:val="22"/>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173793">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proofErr w:type="gramStart"/>
      <w:r w:rsidR="00173793" w:rsidRPr="00297B13">
        <w:rPr>
          <w:rFonts w:ascii="GHEA Grapalat" w:hAnsi="GHEA Grapalat"/>
          <w:b/>
          <w:lang w:bidi="ar-SA"/>
        </w:rPr>
        <w:t>&lt;&lt; Общественная</w:t>
      </w:r>
      <w:proofErr w:type="gramEnd"/>
      <w:r w:rsidR="00173793" w:rsidRPr="00297B13">
        <w:rPr>
          <w:rFonts w:ascii="GHEA Grapalat" w:hAnsi="GHEA Grapalat"/>
          <w:b/>
          <w:lang w:bidi="ar-SA"/>
        </w:rPr>
        <w:t xml:space="preserve"> экономика </w:t>
      </w:r>
      <w:proofErr w:type="spellStart"/>
      <w:r w:rsidR="00173793" w:rsidRPr="00297B13">
        <w:rPr>
          <w:rFonts w:ascii="GHEA Grapalat" w:hAnsi="GHEA Grapalat"/>
          <w:b/>
          <w:lang w:bidi="ar-SA"/>
        </w:rPr>
        <w:t>Гарни</w:t>
      </w:r>
      <w:proofErr w:type="spellEnd"/>
      <w:r w:rsidR="00173793" w:rsidRPr="00297B13">
        <w:rPr>
          <w:rFonts w:ascii="GHEA Grapalat" w:hAnsi="GHEA Grapalat"/>
          <w:b/>
          <w:lang w:bidi="ar-SA"/>
        </w:rPr>
        <w:t xml:space="preserve"> &gt;&gt; - ГНКО</w:t>
      </w:r>
      <w:r w:rsidR="00173793"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00173793" w:rsidRPr="00173793">
        <w:rPr>
          <w:rFonts w:ascii="GHEA Grapalat" w:hAnsi="GHEA Grapalat" w:cs="GHEA Grapalat"/>
          <w:sz w:val="22"/>
          <w:szCs w:val="22"/>
        </w:rPr>
        <w:t xml:space="preserve"> </w:t>
      </w:r>
      <w:r w:rsidR="00173793">
        <w:rPr>
          <w:rFonts w:ascii="GHEA Grapalat" w:hAnsi="GHEA Grapalat"/>
          <w:sz w:val="22"/>
          <w:szCs w:val="22"/>
        </w:rPr>
        <w:t xml:space="preserve">процедуре закупок 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w:t>
      </w:r>
      <w:r w:rsidR="00FC4A04">
        <w:rPr>
          <w:rFonts w:ascii="GHEA Grapalat" w:hAnsi="GHEA Grapalat" w:cs="Sylfaen"/>
          <w:b/>
          <w:lang w:val="af-ZA" w:eastAsia="en-US" w:bidi="ar-SA"/>
        </w:rPr>
        <w:t>3</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адрес</w:t>
      </w:r>
      <w:proofErr w:type="gramEnd"/>
      <w:r w:rsidRPr="00B138F3">
        <w:rPr>
          <w:rFonts w:ascii="GHEA Grapalat" w:hAnsi="GHEA Grapalat"/>
          <w:sz w:val="22"/>
          <w:szCs w:val="22"/>
          <w:vertAlign w:val="superscript"/>
        </w:rPr>
        <w:t xml:space="preserve">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7379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Pr="00890880">
              <w:rPr>
                <w:rFonts w:ascii="GHEA Grapalat" w:hAnsi="GHEA Grapalat"/>
              </w:rPr>
              <w:t>&lt;&lt; Общественная</w:t>
            </w:r>
            <w:proofErr w:type="gramEnd"/>
            <w:r w:rsidRPr="00890880">
              <w:rPr>
                <w:rFonts w:ascii="GHEA Grapalat" w:hAnsi="GHEA Grapalat"/>
              </w:rPr>
              <w:t xml:space="preserve"> экономика </w:t>
            </w:r>
            <w:proofErr w:type="spellStart"/>
            <w:r w:rsidRPr="00890880">
              <w:rPr>
                <w:rFonts w:ascii="GHEA Grapalat" w:hAnsi="GHEA Grapalat"/>
              </w:rPr>
              <w:t>Гарни</w:t>
            </w:r>
            <w:proofErr w:type="spellEnd"/>
            <w:r w:rsidRPr="00890880">
              <w:rPr>
                <w:rFonts w:ascii="GHEA Grapalat" w:hAnsi="GHEA Grapalat"/>
              </w:rPr>
              <w:t xml:space="preserve"> &gt;&gt; - ГНКО</w:t>
            </w:r>
          </w:p>
        </w:tc>
      </w:tr>
      <w:tr w:rsidR="0017379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7379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 xml:space="preserve">УНН </w:t>
            </w:r>
            <w:proofErr w:type="gramStart"/>
            <w:r w:rsidRPr="00B138F3">
              <w:rPr>
                <w:rFonts w:ascii="GHEA Grapalat" w:hAnsi="GHEA Grapalat"/>
              </w:rPr>
              <w:t>бенефициара:</w:t>
            </w:r>
            <w:r>
              <w:rPr>
                <w:rFonts w:ascii="GHEA Grapalat" w:hAnsi="GHEA Grapalat"/>
                <w:lang w:val="en-US"/>
              </w:rPr>
              <w:t xml:space="preserve">  </w:t>
            </w:r>
            <w:r w:rsidRPr="00A57E64">
              <w:rPr>
                <w:rFonts w:ascii="GHEA Grapalat" w:hAnsi="GHEA Grapalat" w:cs="Sylfaen"/>
                <w:spacing w:val="-2"/>
                <w:sz w:val="20"/>
                <w:szCs w:val="20"/>
                <w:lang w:val="hy-AM" w:eastAsia="en-US" w:bidi="ar-SA"/>
              </w:rPr>
              <w:t>03536021</w:t>
            </w:r>
            <w:proofErr w:type="gramEnd"/>
          </w:p>
        </w:tc>
      </w:tr>
      <w:tr w:rsidR="0017379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proofErr w:type="spellStart"/>
            <w:r w:rsidRPr="00A57E64">
              <w:rPr>
                <w:rFonts w:ascii="GHEA Grapalat" w:hAnsi="GHEA Grapalat"/>
              </w:rPr>
              <w:t>Ардшин</w:t>
            </w:r>
            <w:proofErr w:type="spellEnd"/>
            <w:r w:rsidRPr="00A57E64">
              <w:rPr>
                <w:rFonts w:ascii="GHEA Grapalat" w:hAnsi="GHEA Grapalat"/>
              </w:rPr>
              <w:t xml:space="preserve"> Банк ЗАО</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173793">
              <w:rPr>
                <w:rFonts w:ascii="GHEA Grapalat" w:hAnsi="GHEA Grapalat"/>
                <w:lang w:val="en-US"/>
              </w:rPr>
              <w:t xml:space="preserve"> </w:t>
            </w:r>
            <w:r w:rsidR="00173793" w:rsidRPr="00173793">
              <w:rPr>
                <w:rFonts w:ascii="GHEA Grapalat" w:hAnsi="GHEA Grapalat" w:cs="Arial"/>
                <w:b/>
                <w:sz w:val="22"/>
                <w:szCs w:val="22"/>
                <w:lang w:val="hy-AM" w:eastAsia="en-US" w:bidi="ar-SA"/>
              </w:rPr>
              <w:t>900008000664</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proofErr w:type="gramStart"/>
            <w:r w:rsidRPr="00B138F3">
              <w:rPr>
                <w:rFonts w:ascii="GHEA Grapalat" w:hAnsi="GHEA Grapalat"/>
                <w:vertAlign w:val="superscript"/>
              </w:rPr>
              <w:t>подпись</w:t>
            </w:r>
            <w:proofErr w:type="gramEnd"/>
            <w:r w:rsidRPr="00B138F3">
              <w:rPr>
                <w:rFonts w:ascii="GHEA Grapalat" w:hAnsi="GHEA Grapalat"/>
                <w:vertAlign w:val="superscript"/>
              </w:rPr>
              <w:t>/</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реквизита</w:t>
            </w:r>
            <w:proofErr w:type="gramEnd"/>
            <w:r w:rsidRPr="00B138F3">
              <w:rPr>
                <w:rFonts w:ascii="GHEA Grapalat" w:hAnsi="GHEA Grapalat"/>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бенефициар</w:t>
            </w:r>
            <w:proofErr w:type="gramEnd"/>
            <w:r w:rsidRPr="00B138F3">
              <w:rPr>
                <w:rFonts w:ascii="GHEA Grapalat" w:hAnsi="GHEA Grapalat"/>
                <w:b/>
                <w:sz w:val="18"/>
                <w:szCs w:val="18"/>
              </w:rPr>
              <w:t xml:space="preserve">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w:t>
            </w:r>
            <w:proofErr w:type="gramEnd"/>
            <w:r w:rsidRPr="00B138F3">
              <w:rPr>
                <w:rFonts w:ascii="GHEA Grapalat" w:hAnsi="GHEA Grapalat"/>
                <w:sz w:val="18"/>
                <w:szCs w:val="18"/>
              </w:rPr>
              <w:t xml:space="preserve">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сумма</w:t>
            </w:r>
            <w:proofErr w:type="gramEnd"/>
            <w:r w:rsidRPr="00B138F3">
              <w:rPr>
                <w:rFonts w:ascii="GHEA Grapalat" w:hAnsi="GHEA Grapalat"/>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акцептованная</w:t>
            </w:r>
            <w:proofErr w:type="gramEnd"/>
            <w:r w:rsidRPr="00B138F3">
              <w:rPr>
                <w:rFonts w:ascii="GHEA Grapalat" w:hAnsi="GHEA Grapalat"/>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валюта</w:t>
            </w:r>
            <w:proofErr w:type="gramEnd"/>
            <w:r w:rsidRPr="00B138F3">
              <w:rPr>
                <w:rFonts w:ascii="GHEA Grapalat" w:hAnsi="GHEA Grapalat"/>
                <w:sz w:val="18"/>
                <w:szCs w:val="18"/>
              </w:rPr>
              <w:t xml:space="preserve">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цель</w:t>
            </w:r>
            <w:proofErr w:type="gramEnd"/>
            <w:r w:rsidRPr="00B138F3">
              <w:rPr>
                <w:rFonts w:ascii="GHEA Grapalat" w:hAnsi="GHEA Grapalat"/>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основания</w:t>
            </w:r>
            <w:proofErr w:type="gramEnd"/>
            <w:r w:rsidRPr="00B138F3">
              <w:rPr>
                <w:rFonts w:ascii="GHEA Grapalat" w:hAnsi="GHEA Grapalat"/>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условия</w:t>
            </w:r>
            <w:proofErr w:type="gramEnd"/>
            <w:r w:rsidRPr="00B138F3">
              <w:rPr>
                <w:rFonts w:ascii="GHEA Grapalat" w:hAnsi="GHEA Grapalat"/>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C3421C" w:rsidRPr="00B138F3" w:rsidRDefault="00C3421C" w:rsidP="00DE2AE3">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количество</w:t>
            </w:r>
            <w:proofErr w:type="gramEnd"/>
            <w:r w:rsidRPr="00B138F3">
              <w:rPr>
                <w:rFonts w:ascii="GHEA Grapalat" w:hAnsi="GHEA Grapalat"/>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настоящее</w:t>
            </w:r>
            <w:proofErr w:type="gramEnd"/>
            <w:r w:rsidRPr="00B138F3">
              <w:rPr>
                <w:rFonts w:ascii="GHEA Grapalat" w:hAnsi="GHEA Grapalat"/>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подписывается</w:t>
            </w:r>
            <w:proofErr w:type="gramEnd"/>
            <w:r w:rsidRPr="00B138F3">
              <w:rPr>
                <w:rFonts w:ascii="GHEA Grapalat" w:hAnsi="GHEA Grapalat"/>
                <w:sz w:val="18"/>
                <w:szCs w:val="18"/>
              </w:rPr>
              <w:t xml:space="preserve"> плательщиком или </w:t>
            </w:r>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проставляется</w:t>
            </w:r>
            <w:proofErr w:type="gramEnd"/>
            <w:r w:rsidRPr="00B138F3">
              <w:rPr>
                <w:rFonts w:ascii="GHEA Grapalat" w:hAnsi="GHEA Grapalat"/>
                <w:sz w:val="18"/>
                <w:szCs w:val="18"/>
              </w:rPr>
              <w:t xml:space="preserve">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плательщика </w:t>
            </w:r>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подписывается</w:t>
            </w:r>
            <w:proofErr w:type="gramEnd"/>
            <w:r w:rsidRPr="00B138F3">
              <w:rPr>
                <w:rFonts w:ascii="GHEA Grapalat" w:hAnsi="GHEA Grapalat"/>
                <w:sz w:val="18"/>
                <w:szCs w:val="18"/>
              </w:rPr>
              <w:t xml:space="preserve">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бенефициара </w:t>
            </w:r>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AF4211" w:rsidRPr="00B138F3" w:rsidRDefault="000A214C" w:rsidP="00173793">
      <w:pPr>
        <w:widowControl w:val="0"/>
        <w:spacing w:after="160"/>
        <w:jc w:val="right"/>
        <w:rPr>
          <w:rFonts w:ascii="GHEA Grapalat" w:hAnsi="GHEA Grapalat"/>
          <w:b/>
        </w:rPr>
      </w:pPr>
      <w:proofErr w:type="gramStart"/>
      <w:r w:rsidRPr="00B138F3">
        <w:rPr>
          <w:rFonts w:ascii="GHEA Grapalat" w:hAnsi="GHEA Grapalat"/>
          <w:i/>
        </w:rPr>
        <w:t>к</w:t>
      </w:r>
      <w:proofErr w:type="gramEnd"/>
      <w:r w:rsidRPr="00B138F3">
        <w:rPr>
          <w:rFonts w:ascii="GHEA Grapalat" w:hAnsi="GHEA Grapalat"/>
          <w:i/>
        </w:rPr>
        <w:t xml:space="preserve">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173793" w:rsidRPr="00173793">
        <w:rPr>
          <w:rFonts w:ascii="GHEA Grapalat" w:hAnsi="GHEA Grapalat" w:cs="Sylfaen"/>
          <w:b/>
          <w:lang w:val="af-ZA" w:eastAsia="en-US" w:bidi="ar-SA"/>
        </w:rPr>
        <w:t>«ԳԿՏ-ԳՀ</w:t>
      </w:r>
      <w:r w:rsidR="00173793" w:rsidRPr="00173793">
        <w:rPr>
          <w:rFonts w:ascii="GHEA Grapalat" w:hAnsi="GHEA Grapalat" w:cs="Sylfaen"/>
          <w:b/>
          <w:lang w:val="hy-AM" w:eastAsia="en-US" w:bidi="ar-SA"/>
        </w:rPr>
        <w:t>ԱՊ</w:t>
      </w:r>
      <w:r w:rsidR="00FC4A04">
        <w:rPr>
          <w:rFonts w:ascii="GHEA Grapalat" w:hAnsi="GHEA Grapalat" w:cs="Sylfaen"/>
          <w:b/>
          <w:lang w:val="af-ZA" w:eastAsia="en-US" w:bidi="ar-SA"/>
        </w:rPr>
        <w:t>ՁԲ-20/3</w:t>
      </w:r>
      <w:r w:rsidR="00173793" w:rsidRPr="00173793">
        <w:rPr>
          <w:rFonts w:ascii="GHEA Grapalat" w:hAnsi="GHEA Grapalat" w:cs="Sylfaen"/>
          <w:b/>
          <w:lang w:val="af-ZA" w:eastAsia="en-US" w:bidi="ar-SA"/>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w:t>
      </w:r>
      <w:proofErr w:type="gramStart"/>
      <w:r w:rsidRPr="00B138F3">
        <w:rPr>
          <w:rFonts w:ascii="GHEA Grapalat" w:hAnsi="GHEA Grapalat"/>
          <w:b/>
        </w:rPr>
        <w:t>обеспечение</w:t>
      </w:r>
      <w:proofErr w:type="gramEnd"/>
      <w:r w:rsidRPr="00B138F3">
        <w:rPr>
          <w:rFonts w:ascii="GHEA Grapalat" w:hAnsi="GHEA Grapalat"/>
          <w:b/>
        </w:rPr>
        <w:t xml:space="preserve">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proofErr w:type="gramStart"/>
      <w:r w:rsidRPr="00B138F3">
        <w:rPr>
          <w:rFonts w:ascii="GHEA Grapalat" w:hAnsi="GHEA Grapalat"/>
          <w:vertAlign w:val="superscript"/>
        </w:rPr>
        <w:t>имя</w:t>
      </w:r>
      <w:proofErr w:type="gramEnd"/>
      <w:r w:rsidRPr="00B138F3">
        <w:rPr>
          <w:rFonts w:ascii="GHEA Grapalat" w:hAnsi="GHEA Grapalat"/>
          <w:vertAlign w:val="superscript"/>
        </w:rPr>
        <w:t>,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proofErr w:type="gramStart"/>
      <w:r w:rsidRPr="00B138F3">
        <w:rPr>
          <w:rFonts w:ascii="GHEA Grapalat" w:hAnsi="GHEA Grapalat"/>
        </w:rPr>
        <w:t>действующего</w:t>
      </w:r>
      <w:proofErr w:type="gramEnd"/>
      <w:r w:rsidRPr="00B138F3">
        <w:rPr>
          <w:rFonts w:ascii="GHEA Grapalat" w:hAnsi="GHEA Grapalat"/>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173793" w:rsidRDefault="000A214C" w:rsidP="00173793">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proofErr w:type="gramStart"/>
      <w:r w:rsidR="00173793" w:rsidRPr="00890880">
        <w:rPr>
          <w:rFonts w:ascii="GHEA Grapalat" w:hAnsi="GHEA Grapalat"/>
        </w:rPr>
        <w:t>&lt;&lt; Общественная</w:t>
      </w:r>
      <w:proofErr w:type="gramEnd"/>
      <w:r w:rsidR="00173793" w:rsidRPr="00890880">
        <w:rPr>
          <w:rFonts w:ascii="GHEA Grapalat" w:hAnsi="GHEA Grapalat"/>
        </w:rPr>
        <w:t xml:space="preserve"> экономика </w:t>
      </w:r>
      <w:proofErr w:type="spellStart"/>
      <w:r w:rsidR="00173793" w:rsidRPr="00890880">
        <w:rPr>
          <w:rFonts w:ascii="GHEA Grapalat" w:hAnsi="GHEA Grapalat"/>
        </w:rPr>
        <w:t>Гарни</w:t>
      </w:r>
      <w:proofErr w:type="spellEnd"/>
      <w:r w:rsidR="00173793" w:rsidRPr="00890880">
        <w:rPr>
          <w:rFonts w:ascii="GHEA Grapalat" w:hAnsi="GHEA Grapalat"/>
        </w:rPr>
        <w:t xml:space="preserve"> &gt;&gt; - ГНКО</w:t>
      </w:r>
      <w:r w:rsidR="00173793" w:rsidRPr="00B138F3">
        <w:rPr>
          <w:rFonts w:ascii="GHEA Grapalat" w:hAnsi="GHEA Grapalat"/>
          <w:spacing w:val="-6"/>
        </w:rPr>
        <w:t xml:space="preserve"> </w:t>
      </w:r>
      <w:r w:rsidRPr="00B138F3">
        <w:rPr>
          <w:rFonts w:ascii="GHEA Grapalat" w:hAnsi="GHEA Grapalat"/>
          <w:spacing w:val="-6"/>
        </w:rPr>
        <w:t xml:space="preserve">(далее — Заказчик) </w:t>
      </w:r>
      <w:r w:rsidR="00173793" w:rsidRPr="00173793">
        <w:rPr>
          <w:rFonts w:ascii="GHEA Grapalat" w:hAnsi="GHEA Grapalat" w:cs="GHEA Grapalat"/>
          <w:spacing w:val="-6"/>
        </w:rPr>
        <w:t xml:space="preserve"> </w:t>
      </w:r>
      <w:r w:rsidRPr="00B138F3">
        <w:rPr>
          <w:rFonts w:ascii="GHEA Grapalat" w:hAnsi="GHEA Grapalat"/>
        </w:rPr>
        <w:t xml:space="preserve">процедуре закупок под кодом </w:t>
      </w:r>
      <w:r w:rsidR="00173793" w:rsidRPr="00173793">
        <w:rPr>
          <w:rFonts w:ascii="GHEA Grapalat" w:hAnsi="GHEA Grapalat" w:cs="Sylfaen"/>
          <w:b/>
          <w:lang w:val="af-ZA" w:eastAsia="en-US" w:bidi="ar-SA"/>
        </w:rPr>
        <w:t>«ԳԿՏ-ԳՀ</w:t>
      </w:r>
      <w:r w:rsidR="00173793" w:rsidRPr="00173793">
        <w:rPr>
          <w:rFonts w:ascii="GHEA Grapalat" w:hAnsi="GHEA Grapalat" w:cs="Sylfaen"/>
          <w:b/>
          <w:lang w:val="hy-AM" w:eastAsia="en-US" w:bidi="ar-SA"/>
        </w:rPr>
        <w:t>ԱՊ</w:t>
      </w:r>
      <w:r w:rsidR="00FC4A04">
        <w:rPr>
          <w:rFonts w:ascii="GHEA Grapalat" w:hAnsi="GHEA Grapalat" w:cs="Sylfaen"/>
          <w:b/>
          <w:lang w:val="af-ZA" w:eastAsia="en-US" w:bidi="ar-SA"/>
        </w:rPr>
        <w:t>ՁԲ-20/3</w:t>
      </w:r>
      <w:r w:rsidR="00173793" w:rsidRPr="00173793">
        <w:rPr>
          <w:rFonts w:ascii="GHEA Grapalat" w:hAnsi="GHEA Grapalat" w:cs="Sylfaen"/>
          <w:b/>
          <w:lang w:val="af-ZA" w:eastAsia="en-US" w:bidi="ar-SA"/>
        </w:rPr>
        <w:t>»</w:t>
      </w:r>
      <w:r w:rsidRPr="00B138F3">
        <w:rPr>
          <w:rFonts w:ascii="GHEA Grapalat" w:hAnsi="GHEA Grapalat"/>
        </w:rPr>
        <w:t>*.</w:t>
      </w:r>
    </w:p>
    <w:p w:rsidR="000A214C" w:rsidRPr="00173793" w:rsidRDefault="000A214C" w:rsidP="00173793">
      <w:pPr>
        <w:widowControl w:val="0"/>
        <w:tabs>
          <w:tab w:val="left" w:pos="567"/>
        </w:tabs>
        <w:jc w:val="both"/>
        <w:rPr>
          <w:rFonts w:ascii="GHEA Grapalat" w:hAnsi="GHEA Grapalat" w:cs="GHEA Grapalat"/>
          <w:spacing w:val="-6"/>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lastRenderedPageBreak/>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адрес</w:t>
      </w:r>
      <w:proofErr w:type="gramEnd"/>
      <w:r w:rsidRPr="00B138F3">
        <w:rPr>
          <w:rFonts w:ascii="GHEA Grapalat" w:hAnsi="GHEA Grapalat"/>
          <w:vertAlign w:val="superscript"/>
        </w:rPr>
        <w:t xml:space="preserve">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номер</w:t>
      </w:r>
      <w:proofErr w:type="gramEnd"/>
      <w:r w:rsidRPr="00B138F3">
        <w:rPr>
          <w:rFonts w:ascii="GHEA Grapalat" w:hAnsi="GHEA Grapalat"/>
          <w:vertAlign w:val="superscript"/>
        </w:rPr>
        <w:t xml:space="preserve">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учетный</w:t>
      </w:r>
      <w:proofErr w:type="gramEnd"/>
      <w:r w:rsidRPr="00B138F3">
        <w:rPr>
          <w:rFonts w:ascii="GHEA Grapalat" w:hAnsi="GHEA Grapalat"/>
          <w:vertAlign w:val="superscript"/>
        </w:rPr>
        <w:t xml:space="preserve">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proofErr w:type="gramStart"/>
      <w:r w:rsidRPr="00B138F3">
        <w:rPr>
          <w:rFonts w:ascii="GHEA Grapalat" w:hAnsi="GHEA Grapalat"/>
          <w:vertAlign w:val="superscript"/>
        </w:rPr>
        <w:t>имя</w:t>
      </w:r>
      <w:proofErr w:type="gramEnd"/>
      <w:r w:rsidRPr="00B138F3">
        <w:rPr>
          <w:rFonts w:ascii="GHEA Grapalat" w:hAnsi="GHEA Grapalat"/>
          <w:vertAlign w:val="superscript"/>
        </w:rPr>
        <w:t>,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7379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Pr="00890880">
              <w:rPr>
                <w:rFonts w:ascii="GHEA Grapalat" w:hAnsi="GHEA Grapalat"/>
              </w:rPr>
              <w:t>&lt;&lt; Общественная</w:t>
            </w:r>
            <w:proofErr w:type="gramEnd"/>
            <w:r w:rsidRPr="00890880">
              <w:rPr>
                <w:rFonts w:ascii="GHEA Grapalat" w:hAnsi="GHEA Grapalat"/>
              </w:rPr>
              <w:t xml:space="preserve"> экономика </w:t>
            </w:r>
            <w:proofErr w:type="spellStart"/>
            <w:r w:rsidRPr="00890880">
              <w:rPr>
                <w:rFonts w:ascii="GHEA Grapalat" w:hAnsi="GHEA Grapalat"/>
              </w:rPr>
              <w:t>Гарни</w:t>
            </w:r>
            <w:proofErr w:type="spellEnd"/>
            <w:r w:rsidRPr="00890880">
              <w:rPr>
                <w:rFonts w:ascii="GHEA Grapalat" w:hAnsi="GHEA Grapalat"/>
              </w:rPr>
              <w:t xml:space="preserve"> &gt;&gt; - ГНКО</w:t>
            </w:r>
          </w:p>
        </w:tc>
      </w:tr>
      <w:tr w:rsidR="0017379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7379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A57E64">
              <w:rPr>
                <w:rFonts w:ascii="GHEA Grapalat" w:hAnsi="GHEA Grapalat" w:cs="Sylfaen"/>
                <w:spacing w:val="-2"/>
                <w:sz w:val="20"/>
                <w:szCs w:val="20"/>
                <w:lang w:val="hy-AM" w:eastAsia="en-US" w:bidi="ar-SA"/>
              </w:rPr>
              <w:t>03536021</w:t>
            </w:r>
          </w:p>
        </w:tc>
      </w:tr>
      <w:tr w:rsidR="0017379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proofErr w:type="spellStart"/>
            <w:r w:rsidRPr="00A57E64">
              <w:rPr>
                <w:rFonts w:ascii="GHEA Grapalat" w:hAnsi="GHEA Grapalat"/>
              </w:rPr>
              <w:t>Ардшин</w:t>
            </w:r>
            <w:proofErr w:type="spellEnd"/>
            <w:r w:rsidRPr="00A57E64">
              <w:rPr>
                <w:rFonts w:ascii="GHEA Grapalat" w:hAnsi="GHEA Grapalat"/>
              </w:rPr>
              <w:t xml:space="preserve"> Банк ЗАО</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173793">
              <w:rPr>
                <w:rFonts w:ascii="GHEA Grapalat" w:hAnsi="GHEA Grapalat"/>
                <w:lang w:val="en-US"/>
              </w:rPr>
              <w:t xml:space="preserve"> </w:t>
            </w:r>
            <w:r w:rsidR="00173793" w:rsidRPr="00173793">
              <w:rPr>
                <w:rFonts w:ascii="GHEA Grapalat" w:hAnsi="GHEA Grapalat" w:cs="Arial"/>
                <w:b/>
                <w:sz w:val="22"/>
                <w:szCs w:val="22"/>
                <w:lang w:val="hy-AM" w:eastAsia="en-US" w:bidi="ar-SA"/>
              </w:rPr>
              <w:t>900005000758</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proofErr w:type="gramStart"/>
            <w:r w:rsidRPr="00B138F3">
              <w:rPr>
                <w:rFonts w:ascii="GHEA Grapalat" w:hAnsi="GHEA Grapalat"/>
                <w:vertAlign w:val="superscript"/>
              </w:rPr>
              <w:t>подпись</w:t>
            </w:r>
            <w:proofErr w:type="gramEnd"/>
            <w:r w:rsidRPr="00B138F3">
              <w:rPr>
                <w:rFonts w:ascii="GHEA Grapalat" w:hAnsi="GHEA Grapalat"/>
                <w:vertAlign w:val="superscript"/>
              </w:rPr>
              <w:t>/</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реквизита</w:t>
            </w:r>
            <w:proofErr w:type="gramEnd"/>
            <w:r w:rsidRPr="00B138F3">
              <w:rPr>
                <w:rFonts w:ascii="GHEA Grapalat" w:hAnsi="GHEA Grapalat"/>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бенефициар</w:t>
            </w:r>
            <w:proofErr w:type="gramEnd"/>
            <w:r w:rsidRPr="00B138F3">
              <w:rPr>
                <w:rFonts w:ascii="GHEA Grapalat" w:hAnsi="GHEA Grapalat"/>
                <w:b/>
                <w:sz w:val="18"/>
                <w:szCs w:val="18"/>
              </w:rPr>
              <w:t xml:space="preserve">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w:t>
            </w:r>
            <w:proofErr w:type="gramEnd"/>
            <w:r w:rsidRPr="00B138F3">
              <w:rPr>
                <w:rFonts w:ascii="GHEA Grapalat" w:hAnsi="GHEA Grapalat"/>
                <w:sz w:val="18"/>
                <w:szCs w:val="18"/>
              </w:rPr>
              <w:t xml:space="preserve">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сумма</w:t>
            </w:r>
            <w:proofErr w:type="gramEnd"/>
            <w:r w:rsidRPr="00B138F3">
              <w:rPr>
                <w:rFonts w:ascii="GHEA Grapalat" w:hAnsi="GHEA Grapalat"/>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акцептованная</w:t>
            </w:r>
            <w:proofErr w:type="gramEnd"/>
            <w:r w:rsidRPr="00B138F3">
              <w:rPr>
                <w:rFonts w:ascii="GHEA Grapalat" w:hAnsi="GHEA Grapalat"/>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валюта</w:t>
            </w:r>
            <w:proofErr w:type="gramEnd"/>
            <w:r w:rsidRPr="00B138F3">
              <w:rPr>
                <w:rFonts w:ascii="GHEA Grapalat" w:hAnsi="GHEA Grapalat"/>
                <w:sz w:val="18"/>
                <w:szCs w:val="18"/>
              </w:rPr>
              <w:t xml:space="preserve">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цель</w:t>
            </w:r>
            <w:proofErr w:type="gramEnd"/>
            <w:r w:rsidRPr="00B138F3">
              <w:rPr>
                <w:rFonts w:ascii="GHEA Grapalat" w:hAnsi="GHEA Grapalat"/>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основания</w:t>
            </w:r>
            <w:proofErr w:type="gramEnd"/>
            <w:r w:rsidRPr="00B138F3">
              <w:rPr>
                <w:rFonts w:ascii="GHEA Grapalat" w:hAnsi="GHEA Grapalat"/>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условия</w:t>
            </w:r>
            <w:proofErr w:type="gramEnd"/>
            <w:r w:rsidRPr="00B138F3">
              <w:rPr>
                <w:rFonts w:ascii="GHEA Grapalat" w:hAnsi="GHEA Grapalat"/>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BE2572" w:rsidRPr="00B138F3" w:rsidRDefault="00BE2572" w:rsidP="00DE2AE3">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количество</w:t>
            </w:r>
            <w:proofErr w:type="gramEnd"/>
            <w:r w:rsidRPr="00B138F3">
              <w:rPr>
                <w:rFonts w:ascii="GHEA Grapalat" w:hAnsi="GHEA Grapalat"/>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настоящее</w:t>
            </w:r>
            <w:proofErr w:type="gramEnd"/>
            <w:r w:rsidRPr="00B138F3">
              <w:rPr>
                <w:rFonts w:ascii="GHEA Grapalat" w:hAnsi="GHEA Grapalat"/>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подписывается</w:t>
            </w:r>
            <w:proofErr w:type="gramEnd"/>
            <w:r w:rsidRPr="00B138F3">
              <w:rPr>
                <w:rFonts w:ascii="GHEA Grapalat" w:hAnsi="GHEA Grapalat"/>
                <w:sz w:val="18"/>
                <w:szCs w:val="18"/>
              </w:rPr>
              <w:t xml:space="preserve"> плательщиком или </w:t>
            </w:r>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проставляется</w:t>
            </w:r>
            <w:proofErr w:type="gramEnd"/>
            <w:r w:rsidRPr="00B138F3">
              <w:rPr>
                <w:rFonts w:ascii="GHEA Grapalat" w:hAnsi="GHEA Grapalat"/>
                <w:sz w:val="18"/>
                <w:szCs w:val="18"/>
              </w:rPr>
              <w:t xml:space="preserve">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плательщика </w:t>
            </w:r>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подписывается</w:t>
            </w:r>
            <w:proofErr w:type="gramEnd"/>
            <w:r w:rsidRPr="00B138F3">
              <w:rPr>
                <w:rFonts w:ascii="GHEA Grapalat" w:hAnsi="GHEA Grapalat"/>
                <w:sz w:val="18"/>
                <w:szCs w:val="18"/>
              </w:rPr>
              <w:t xml:space="preserve">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бенефициара </w:t>
            </w:r>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8D352C" w:rsidRPr="00B138F3" w:rsidRDefault="00071D1C" w:rsidP="00173793">
      <w:pPr>
        <w:pStyle w:val="31"/>
        <w:widowControl w:val="0"/>
        <w:spacing w:after="160" w:line="240" w:lineRule="auto"/>
        <w:jc w:val="right"/>
        <w:rPr>
          <w:rFonts w:ascii="GHEA Grapalat" w:hAnsi="GHEA Grapalat"/>
          <w:i/>
        </w:rPr>
      </w:pPr>
      <w:proofErr w:type="gramStart"/>
      <w:r w:rsidRPr="00B138F3">
        <w:rPr>
          <w:rFonts w:ascii="GHEA Grapalat" w:hAnsi="GHEA Grapalat"/>
          <w:b/>
          <w:sz w:val="24"/>
          <w:szCs w:val="24"/>
        </w:rPr>
        <w:t>к</w:t>
      </w:r>
      <w:proofErr w:type="gramEnd"/>
      <w:r w:rsidRPr="00B138F3">
        <w:rPr>
          <w:rFonts w:ascii="GHEA Grapalat" w:hAnsi="GHEA Grapalat"/>
          <w:b/>
          <w:sz w:val="24"/>
          <w:szCs w:val="24"/>
        </w:rPr>
        <w:t xml:space="preserve">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73793" w:rsidRPr="00173793">
        <w:rPr>
          <w:rFonts w:ascii="GHEA Grapalat" w:hAnsi="GHEA Grapalat" w:cs="Sylfaen"/>
          <w:b/>
          <w:sz w:val="24"/>
          <w:szCs w:val="24"/>
          <w:lang w:val="af-ZA" w:eastAsia="en-US" w:bidi="ar-SA"/>
        </w:rPr>
        <w:t>«ԳԿՏ-ԳՀ</w:t>
      </w:r>
      <w:r w:rsidR="00173793" w:rsidRPr="00173793">
        <w:rPr>
          <w:rFonts w:ascii="GHEA Grapalat" w:hAnsi="GHEA Grapalat" w:cs="Sylfaen"/>
          <w:b/>
          <w:sz w:val="24"/>
          <w:szCs w:val="24"/>
          <w:lang w:val="hy-AM" w:eastAsia="en-US" w:bidi="ar-SA"/>
        </w:rPr>
        <w:t>ԱՊ</w:t>
      </w:r>
      <w:r w:rsidR="00FC4A04">
        <w:rPr>
          <w:rFonts w:ascii="GHEA Grapalat" w:hAnsi="GHEA Grapalat" w:cs="Sylfaen"/>
          <w:b/>
          <w:sz w:val="24"/>
          <w:szCs w:val="24"/>
          <w:lang w:val="af-ZA" w:eastAsia="en-US" w:bidi="ar-SA"/>
        </w:rPr>
        <w:t>ՁԲ-20/3</w:t>
      </w:r>
      <w:r w:rsidR="00173793" w:rsidRPr="00173793">
        <w:rPr>
          <w:rFonts w:ascii="GHEA Grapalat" w:hAnsi="GHEA Grapalat" w:cs="Sylfaen"/>
          <w:b/>
          <w:sz w:val="24"/>
          <w:szCs w:val="24"/>
          <w:lang w:val="af-ZA" w:eastAsia="en-US" w:bidi="ar-SA"/>
        </w:rPr>
        <w:t>»</w:t>
      </w:r>
      <w:r w:rsidR="00173793" w:rsidRPr="00173793">
        <w:rPr>
          <w:rFonts w:ascii="GHEA Grapalat" w:hAnsi="GHEA Grapalat" w:cs="Sylfaen"/>
          <w:b/>
          <w:sz w:val="24"/>
          <w:szCs w:val="24"/>
          <w:lang w:val="hy-AM" w:eastAsia="en-US" w:bidi="ar-SA"/>
        </w:rPr>
        <w:t xml:space="preserve">  </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proofErr w:type="gramStart"/>
            <w:r w:rsidR="00F15CED" w:rsidRPr="00B138F3">
              <w:rPr>
                <w:rFonts w:ascii="GHEA Grapalat" w:hAnsi="GHEA Grapalat"/>
              </w:rPr>
              <w:t>г</w:t>
            </w:r>
            <w:proofErr w:type="gramEnd"/>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w:t>
      </w:r>
      <w:r w:rsidR="00173793">
        <w:rPr>
          <w:rFonts w:ascii="GHEA Grapalat" w:hAnsi="GHEA Grapalat"/>
        </w:rPr>
        <w:t>ыли нарушены более чем на 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w:t>
      </w:r>
      <w:r w:rsidR="00173793">
        <w:rPr>
          <w:rFonts w:ascii="GHEA Grapalat" w:hAnsi="GHEA Grapalat"/>
        </w:rPr>
        <w:t>овара нарушены более чем на 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173793">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C50536"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w:t>
      </w:r>
      <w:r w:rsidRPr="00C50536">
        <w:rPr>
          <w:rFonts w:ascii="GHEA Grapalat" w:hAnsi="GHEA Grapalat"/>
        </w:rPr>
        <w:t>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w:t>
      </w:r>
      <w:r w:rsidR="00173793">
        <w:rPr>
          <w:rFonts w:ascii="GHEA Grapalat" w:hAnsi="GHEA Grapalat"/>
        </w:rPr>
        <w:t xml:space="preserve">ение № 3.1) </w:t>
      </w:r>
      <w:proofErr w:type="gramStart"/>
      <w:r w:rsidR="00173793">
        <w:rPr>
          <w:rFonts w:ascii="GHEA Grapalat" w:hAnsi="GHEA Grapalat"/>
        </w:rPr>
        <w:t>и  2</w:t>
      </w:r>
      <w:proofErr w:type="gramEnd"/>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173793">
        <w:rPr>
          <w:rFonts w:ascii="GHEA Grapalat" w:hAnsi="GHEA Grapalat"/>
        </w:rPr>
        <w:t>Покупатель в течение 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proofErr w:type="gramStart"/>
      <w:r w:rsidRPr="00B138F3">
        <w:rPr>
          <w:rFonts w:ascii="GHEA Grapalat" w:hAnsi="GHEA Grapalat"/>
        </w:rPr>
        <w:t>договора</w:t>
      </w:r>
      <w:proofErr w:type="gramEnd"/>
      <w:r w:rsidRPr="00B138F3">
        <w:rPr>
          <w:rFonts w:ascii="GHEA Grapalat" w:hAnsi="GHEA Grapalat"/>
        </w:rPr>
        <w:t xml:space="preserve"> технической характеристике, с Продавца взимается штраф </w:t>
      </w:r>
      <w:r w:rsidRPr="00B138F3">
        <w:rPr>
          <w:rFonts w:ascii="GHEA Grapalat" w:hAnsi="GHEA Grapalat"/>
        </w:rPr>
        <w:lastRenderedPageBreak/>
        <w:t>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w:t>
      </w:r>
      <w:r w:rsidRPr="00B138F3">
        <w:rPr>
          <w:rFonts w:ascii="GHEA Grapalat" w:hAnsi="GHEA Grapalat"/>
        </w:rPr>
        <w:lastRenderedPageBreak/>
        <w:t>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1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proofErr w:type="gramStart"/>
      <w:r w:rsidR="009D71F8" w:rsidRPr="00B138F3">
        <w:rPr>
          <w:rFonts w:ascii="GHEA Grapalat" w:hAnsi="GHEA Grapalat"/>
        </w:rPr>
        <w:t>.</w:t>
      </w:r>
      <w:r w:rsidR="00E95CE6" w:rsidRPr="00B138F3">
        <w:rPr>
          <w:rFonts w:ascii="GHEA Grapalat" w:hAnsi="GHEA Grapalat"/>
        </w:rPr>
        <w:t xml:space="preserve"> </w:t>
      </w:r>
      <w:r w:rsidRPr="00B138F3">
        <w:rPr>
          <w:rFonts w:ascii="GHEA Grapalat" w:hAnsi="GHEA Grapalat"/>
        </w:rPr>
        <w:t>к</w:t>
      </w:r>
      <w:proofErr w:type="gramEnd"/>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proofErr w:type="gramStart"/>
      <w:r w:rsidRPr="00B138F3">
        <w:rPr>
          <w:rFonts w:ascii="GHEA Grapalat" w:hAnsi="GHEA Grapalat"/>
          <w:i/>
        </w:rPr>
        <w:t>к</w:t>
      </w:r>
      <w:proofErr w:type="gramEnd"/>
      <w:r w:rsidRPr="00B138F3">
        <w:rPr>
          <w:rFonts w:ascii="GHEA Grapalat" w:hAnsi="GHEA Grapalat"/>
          <w:i/>
        </w:rPr>
        <w:t xml:space="preserve">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3"/>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75"/>
        <w:gridCol w:w="1701"/>
        <w:gridCol w:w="1276"/>
        <w:gridCol w:w="2914"/>
        <w:gridCol w:w="1085"/>
        <w:gridCol w:w="1387"/>
        <w:gridCol w:w="1306"/>
        <w:gridCol w:w="850"/>
        <w:gridCol w:w="1105"/>
        <w:gridCol w:w="762"/>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75577D">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proofErr w:type="gramStart"/>
            <w:r w:rsidRPr="00B138F3">
              <w:rPr>
                <w:rFonts w:ascii="GHEA Grapalat" w:hAnsi="GHEA Grapalat"/>
                <w:sz w:val="16"/>
                <w:szCs w:val="16"/>
              </w:rPr>
              <w:t>номер</w:t>
            </w:r>
            <w:proofErr w:type="gramEnd"/>
            <w:r w:rsidRPr="00B138F3">
              <w:rPr>
                <w:rFonts w:ascii="GHEA Grapalat" w:hAnsi="GHEA Grapalat"/>
                <w:sz w:val="16"/>
                <w:szCs w:val="16"/>
              </w:rPr>
              <w:t xml:space="preserve">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775" w:type="dxa"/>
            <w:vMerge w:val="restart"/>
            <w:vAlign w:val="center"/>
          </w:tcPr>
          <w:p w:rsidR="00071D1C" w:rsidRPr="00B138F3" w:rsidRDefault="00071D1C" w:rsidP="00B46D58">
            <w:pPr>
              <w:widowControl w:val="0"/>
              <w:jc w:val="center"/>
              <w:rPr>
                <w:rFonts w:ascii="GHEA Grapalat" w:hAnsi="GHEA Grapalat"/>
                <w:sz w:val="16"/>
                <w:szCs w:val="16"/>
              </w:rPr>
            </w:pPr>
            <w:proofErr w:type="gramStart"/>
            <w:r w:rsidRPr="00B138F3">
              <w:rPr>
                <w:rFonts w:ascii="GHEA Grapalat" w:hAnsi="GHEA Grapalat"/>
                <w:sz w:val="16"/>
                <w:szCs w:val="16"/>
              </w:rPr>
              <w:t>промежуточный</w:t>
            </w:r>
            <w:proofErr w:type="gramEnd"/>
            <w:r w:rsidRPr="00B138F3">
              <w:rPr>
                <w:rFonts w:ascii="GHEA Grapalat" w:hAnsi="GHEA Grapalat"/>
                <w:sz w:val="16"/>
                <w:szCs w:val="16"/>
              </w:rPr>
              <w:t xml:space="preserve"> код, предусмотренный планом закупок по классификации ЕЗК (CPV)</w:t>
            </w:r>
          </w:p>
        </w:tc>
        <w:tc>
          <w:tcPr>
            <w:tcW w:w="1701" w:type="dxa"/>
            <w:vMerge w:val="restart"/>
            <w:vAlign w:val="center"/>
          </w:tcPr>
          <w:p w:rsidR="00071D1C" w:rsidRPr="00B138F3" w:rsidRDefault="001D0249" w:rsidP="00B64ECA">
            <w:pPr>
              <w:widowControl w:val="0"/>
              <w:jc w:val="center"/>
              <w:rPr>
                <w:rFonts w:ascii="GHEA Grapalat" w:hAnsi="GHEA Grapalat"/>
                <w:sz w:val="16"/>
                <w:szCs w:val="16"/>
                <w:lang w:val="en-US"/>
              </w:rPr>
            </w:pPr>
            <w:proofErr w:type="gramStart"/>
            <w:r w:rsidRPr="00B138F3">
              <w:rPr>
                <w:rFonts w:ascii="GHEA Grapalat" w:hAnsi="GHEA Grapalat"/>
                <w:sz w:val="16"/>
                <w:szCs w:val="16"/>
              </w:rPr>
              <w:t>наименование</w:t>
            </w:r>
            <w:proofErr w:type="gramEnd"/>
            <w:r w:rsidRPr="00B138F3">
              <w:rPr>
                <w:rFonts w:ascii="GHEA Grapalat" w:hAnsi="GHEA Grapalat"/>
                <w:sz w:val="16"/>
                <w:szCs w:val="16"/>
              </w:rPr>
              <w:t xml:space="preserve"> </w:t>
            </w:r>
          </w:p>
        </w:tc>
        <w:tc>
          <w:tcPr>
            <w:tcW w:w="1276" w:type="dxa"/>
            <w:vMerge w:val="restart"/>
            <w:vAlign w:val="center"/>
          </w:tcPr>
          <w:p w:rsidR="00071D1C" w:rsidRPr="00B138F3" w:rsidRDefault="009F06BA" w:rsidP="00B64ECA">
            <w:pPr>
              <w:widowControl w:val="0"/>
              <w:ind w:left="-96" w:right="-108"/>
              <w:jc w:val="center"/>
              <w:rPr>
                <w:rFonts w:ascii="GHEA Grapalat" w:hAnsi="GHEA Grapalat"/>
                <w:sz w:val="16"/>
                <w:szCs w:val="16"/>
              </w:rPr>
            </w:pPr>
            <w:proofErr w:type="gramStart"/>
            <w:r w:rsidRPr="00B138F3">
              <w:rPr>
                <w:rFonts w:ascii="GHEA Grapalat" w:hAnsi="GHEA Grapalat"/>
                <w:sz w:val="16"/>
                <w:szCs w:val="16"/>
              </w:rPr>
              <w:t>наименование</w:t>
            </w:r>
            <w:proofErr w:type="gramEnd"/>
            <w:r w:rsidRPr="00B138F3">
              <w:rPr>
                <w:rFonts w:ascii="GHEA Grapalat" w:hAnsi="GHEA Grapalat"/>
                <w:sz w:val="16"/>
                <w:szCs w:val="16"/>
              </w:rPr>
              <w:t xml:space="preserve"> производителя </w:t>
            </w:r>
            <w:r w:rsidR="00B64ECA">
              <w:rPr>
                <w:rStyle w:val="af6"/>
                <w:rFonts w:ascii="GHEA Grapalat" w:hAnsi="GHEA Grapalat"/>
                <w:sz w:val="16"/>
                <w:szCs w:val="16"/>
              </w:rPr>
              <w:footnoteReference w:customMarkFollows="1" w:id="14"/>
              <w:t>**</w:t>
            </w:r>
          </w:p>
        </w:tc>
        <w:tc>
          <w:tcPr>
            <w:tcW w:w="2914" w:type="dxa"/>
            <w:vMerge w:val="restart"/>
            <w:vAlign w:val="center"/>
          </w:tcPr>
          <w:p w:rsidR="00071D1C" w:rsidRPr="00B138F3" w:rsidRDefault="00071D1C" w:rsidP="00B46D58">
            <w:pPr>
              <w:widowControl w:val="0"/>
              <w:ind w:left="-108" w:right="-59"/>
              <w:jc w:val="center"/>
              <w:rPr>
                <w:rFonts w:ascii="GHEA Grapalat" w:hAnsi="GHEA Grapalat"/>
                <w:sz w:val="16"/>
                <w:szCs w:val="16"/>
              </w:rPr>
            </w:pPr>
            <w:proofErr w:type="gramStart"/>
            <w:r w:rsidRPr="00B138F3">
              <w:rPr>
                <w:rFonts w:ascii="GHEA Grapalat" w:hAnsi="GHEA Grapalat"/>
                <w:sz w:val="16"/>
                <w:szCs w:val="16"/>
              </w:rPr>
              <w:t>техническая</w:t>
            </w:r>
            <w:proofErr w:type="gramEnd"/>
            <w:r w:rsidRPr="00B138F3">
              <w:rPr>
                <w:rFonts w:ascii="GHEA Grapalat" w:hAnsi="GHEA Grapalat"/>
                <w:sz w:val="16"/>
                <w:szCs w:val="16"/>
              </w:rPr>
              <w:t xml:space="preserve">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proofErr w:type="gramStart"/>
            <w:r w:rsidRPr="00B138F3">
              <w:rPr>
                <w:rFonts w:ascii="GHEA Grapalat" w:hAnsi="GHEA Grapalat"/>
                <w:sz w:val="16"/>
                <w:szCs w:val="16"/>
              </w:rPr>
              <w:t>единица</w:t>
            </w:r>
            <w:proofErr w:type="gramEnd"/>
            <w:r w:rsidRPr="00B138F3">
              <w:rPr>
                <w:rFonts w:ascii="GHEA Grapalat" w:hAnsi="GHEA Grapalat"/>
                <w:sz w:val="16"/>
                <w:szCs w:val="16"/>
              </w:rPr>
              <w:t xml:space="preserve"> измерения</w:t>
            </w:r>
          </w:p>
        </w:tc>
        <w:tc>
          <w:tcPr>
            <w:tcW w:w="13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proofErr w:type="gramStart"/>
            <w:r w:rsidRPr="00B138F3">
              <w:rPr>
                <w:rFonts w:ascii="GHEA Grapalat" w:hAnsi="GHEA Grapalat"/>
                <w:sz w:val="16"/>
                <w:szCs w:val="16"/>
              </w:rPr>
              <w:t>цена</w:t>
            </w:r>
            <w:proofErr w:type="gramEnd"/>
            <w:r w:rsidRPr="00B138F3">
              <w:rPr>
                <w:rFonts w:ascii="GHEA Grapalat" w:hAnsi="GHEA Grapalat"/>
                <w:sz w:val="16"/>
                <w:szCs w:val="16"/>
              </w:rPr>
              <w:t xml:space="preserve">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306" w:type="dxa"/>
            <w:vMerge w:val="restart"/>
            <w:vAlign w:val="center"/>
          </w:tcPr>
          <w:p w:rsidR="00071D1C" w:rsidRPr="00B138F3" w:rsidRDefault="00071D1C" w:rsidP="00B46D58">
            <w:pPr>
              <w:widowControl w:val="0"/>
              <w:ind w:left="-108" w:right="-108"/>
              <w:jc w:val="center"/>
              <w:rPr>
                <w:rFonts w:ascii="GHEA Grapalat" w:hAnsi="GHEA Grapalat"/>
                <w:sz w:val="16"/>
                <w:szCs w:val="16"/>
              </w:rPr>
            </w:pPr>
            <w:proofErr w:type="gramStart"/>
            <w:r w:rsidRPr="00B138F3">
              <w:rPr>
                <w:rFonts w:ascii="GHEA Grapalat" w:hAnsi="GHEA Grapalat"/>
                <w:sz w:val="16"/>
                <w:szCs w:val="16"/>
              </w:rPr>
              <w:t>общая</w:t>
            </w:r>
            <w:proofErr w:type="gramEnd"/>
            <w:r w:rsidRPr="00B138F3">
              <w:rPr>
                <w:rFonts w:ascii="GHEA Grapalat" w:hAnsi="GHEA Grapalat"/>
                <w:sz w:val="16"/>
                <w:szCs w:val="16"/>
              </w:rPr>
              <w:t xml:space="preserve">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proofErr w:type="gramStart"/>
            <w:r w:rsidRPr="00B138F3">
              <w:rPr>
                <w:rFonts w:ascii="GHEA Grapalat" w:hAnsi="GHEA Grapalat"/>
                <w:sz w:val="16"/>
                <w:szCs w:val="16"/>
              </w:rPr>
              <w:t>общий</w:t>
            </w:r>
            <w:proofErr w:type="gramEnd"/>
            <w:r w:rsidRPr="00B138F3">
              <w:rPr>
                <w:rFonts w:ascii="GHEA Grapalat" w:hAnsi="GHEA Grapalat"/>
                <w:sz w:val="16"/>
                <w:szCs w:val="16"/>
              </w:rPr>
              <w:t xml:space="preserve">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proofErr w:type="gramStart"/>
            <w:r w:rsidRPr="00B138F3">
              <w:rPr>
                <w:rFonts w:ascii="GHEA Grapalat" w:hAnsi="GHEA Grapalat"/>
                <w:sz w:val="16"/>
                <w:szCs w:val="16"/>
              </w:rPr>
              <w:t>поставки</w:t>
            </w:r>
            <w:proofErr w:type="gramEnd"/>
          </w:p>
        </w:tc>
      </w:tr>
      <w:tr w:rsidR="00B138F3" w:rsidRPr="00B138F3" w:rsidTr="0075577D">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1775" w:type="dxa"/>
            <w:vMerge/>
            <w:vAlign w:val="center"/>
          </w:tcPr>
          <w:p w:rsidR="00071D1C" w:rsidRPr="00B138F3" w:rsidRDefault="00071D1C" w:rsidP="00B46D58">
            <w:pPr>
              <w:widowControl w:val="0"/>
              <w:jc w:val="center"/>
              <w:rPr>
                <w:rFonts w:ascii="GHEA Grapalat" w:hAnsi="GHEA Grapalat"/>
                <w:sz w:val="16"/>
                <w:szCs w:val="16"/>
              </w:rPr>
            </w:pPr>
          </w:p>
        </w:tc>
        <w:tc>
          <w:tcPr>
            <w:tcW w:w="1701" w:type="dxa"/>
            <w:vMerge/>
            <w:vAlign w:val="center"/>
          </w:tcPr>
          <w:p w:rsidR="00071D1C" w:rsidRPr="00B138F3" w:rsidRDefault="00071D1C" w:rsidP="00B46D58">
            <w:pPr>
              <w:widowControl w:val="0"/>
              <w:jc w:val="center"/>
              <w:rPr>
                <w:rFonts w:ascii="GHEA Grapalat" w:hAnsi="GHEA Grapalat"/>
                <w:sz w:val="16"/>
                <w:szCs w:val="16"/>
              </w:rPr>
            </w:pPr>
          </w:p>
        </w:tc>
        <w:tc>
          <w:tcPr>
            <w:tcW w:w="1276" w:type="dxa"/>
            <w:vMerge/>
            <w:vAlign w:val="center"/>
          </w:tcPr>
          <w:p w:rsidR="00071D1C" w:rsidRPr="00B138F3" w:rsidRDefault="00071D1C" w:rsidP="00B46D58">
            <w:pPr>
              <w:widowControl w:val="0"/>
              <w:jc w:val="center"/>
              <w:rPr>
                <w:rFonts w:ascii="GHEA Grapalat" w:hAnsi="GHEA Grapalat"/>
                <w:sz w:val="16"/>
                <w:szCs w:val="16"/>
              </w:rPr>
            </w:pPr>
          </w:p>
        </w:tc>
        <w:tc>
          <w:tcPr>
            <w:tcW w:w="2914"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387" w:type="dxa"/>
            <w:vMerge/>
            <w:vAlign w:val="center"/>
          </w:tcPr>
          <w:p w:rsidR="00071D1C" w:rsidRPr="00B138F3" w:rsidRDefault="00071D1C" w:rsidP="00B46D58">
            <w:pPr>
              <w:widowControl w:val="0"/>
              <w:jc w:val="center"/>
              <w:rPr>
                <w:rFonts w:ascii="GHEA Grapalat" w:hAnsi="GHEA Grapalat"/>
                <w:sz w:val="16"/>
                <w:szCs w:val="16"/>
              </w:rPr>
            </w:pPr>
          </w:p>
        </w:tc>
        <w:tc>
          <w:tcPr>
            <w:tcW w:w="1306"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1105" w:type="dxa"/>
            <w:vAlign w:val="center"/>
          </w:tcPr>
          <w:p w:rsidR="00071D1C" w:rsidRPr="00B138F3" w:rsidRDefault="00071D1C" w:rsidP="00B46D58">
            <w:pPr>
              <w:widowControl w:val="0"/>
              <w:ind w:left="-108" w:right="-108"/>
              <w:jc w:val="center"/>
              <w:rPr>
                <w:rFonts w:ascii="GHEA Grapalat" w:hAnsi="GHEA Grapalat"/>
                <w:sz w:val="16"/>
                <w:szCs w:val="16"/>
              </w:rPr>
            </w:pPr>
            <w:proofErr w:type="gramStart"/>
            <w:r w:rsidRPr="00B138F3">
              <w:rPr>
                <w:rFonts w:ascii="GHEA Grapalat" w:hAnsi="GHEA Grapalat"/>
                <w:sz w:val="16"/>
                <w:szCs w:val="16"/>
              </w:rPr>
              <w:t>адрес</w:t>
            </w:r>
            <w:proofErr w:type="gramEnd"/>
          </w:p>
        </w:tc>
        <w:tc>
          <w:tcPr>
            <w:tcW w:w="762" w:type="dxa"/>
            <w:vAlign w:val="center"/>
          </w:tcPr>
          <w:p w:rsidR="00071D1C" w:rsidRPr="00B138F3" w:rsidRDefault="00071D1C" w:rsidP="00B46D58">
            <w:pPr>
              <w:widowControl w:val="0"/>
              <w:ind w:left="-46" w:right="-84"/>
              <w:jc w:val="center"/>
              <w:rPr>
                <w:rFonts w:ascii="GHEA Grapalat" w:hAnsi="GHEA Grapalat"/>
                <w:sz w:val="16"/>
                <w:szCs w:val="16"/>
              </w:rPr>
            </w:pPr>
            <w:proofErr w:type="gramStart"/>
            <w:r w:rsidRPr="00B138F3">
              <w:rPr>
                <w:rFonts w:ascii="GHEA Grapalat" w:hAnsi="GHEA Grapalat"/>
                <w:sz w:val="16"/>
                <w:szCs w:val="16"/>
              </w:rPr>
              <w:t>подлежащее</w:t>
            </w:r>
            <w:proofErr w:type="gramEnd"/>
            <w:r w:rsidRPr="00B138F3">
              <w:rPr>
                <w:rFonts w:ascii="GHEA Grapalat" w:hAnsi="GHEA Grapalat"/>
                <w:sz w:val="16"/>
                <w:szCs w:val="16"/>
              </w:rPr>
              <w:t xml:space="preserve">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proofErr w:type="gramStart"/>
            <w:r w:rsidRPr="00B138F3">
              <w:rPr>
                <w:rFonts w:ascii="GHEA Grapalat" w:hAnsi="GHEA Grapalat"/>
                <w:sz w:val="16"/>
                <w:szCs w:val="16"/>
              </w:rPr>
              <w:t>с</w:t>
            </w:r>
            <w:r w:rsidR="00700C81" w:rsidRPr="00B138F3">
              <w:rPr>
                <w:rFonts w:ascii="GHEA Grapalat" w:hAnsi="GHEA Grapalat"/>
                <w:sz w:val="16"/>
                <w:szCs w:val="16"/>
              </w:rPr>
              <w:t>рок</w:t>
            </w:r>
            <w:proofErr w:type="gramEnd"/>
            <w:r w:rsidR="005A57B8" w:rsidRPr="00B138F3">
              <w:rPr>
                <w:rStyle w:val="af6"/>
                <w:rFonts w:ascii="GHEA Grapalat" w:hAnsi="GHEA Grapalat"/>
                <w:sz w:val="16"/>
                <w:szCs w:val="16"/>
              </w:rPr>
              <w:footnoteReference w:customMarkFollows="1" w:id="15"/>
              <w:t>***</w:t>
            </w:r>
          </w:p>
        </w:tc>
      </w:tr>
      <w:tr w:rsidR="005B431E" w:rsidRPr="00B138F3" w:rsidTr="001F0E3C">
        <w:trPr>
          <w:trHeight w:val="1560"/>
          <w:jc w:val="center"/>
        </w:trPr>
        <w:tc>
          <w:tcPr>
            <w:tcW w:w="1242" w:type="dxa"/>
            <w:vMerge w:val="restart"/>
            <w:vAlign w:val="center"/>
          </w:tcPr>
          <w:p w:rsidR="005B431E" w:rsidRPr="001E091A" w:rsidRDefault="005B431E" w:rsidP="0075577D">
            <w:pPr>
              <w:jc w:val="center"/>
              <w:rPr>
                <w:rFonts w:ascii="GHEA Grapalat" w:hAnsi="GHEA Grapalat"/>
                <w:sz w:val="20"/>
              </w:rPr>
            </w:pPr>
            <w:r w:rsidRPr="001E091A">
              <w:rPr>
                <w:rFonts w:ascii="GHEA Grapalat" w:hAnsi="GHEA Grapalat"/>
                <w:sz w:val="20"/>
              </w:rPr>
              <w:t>1</w:t>
            </w:r>
          </w:p>
        </w:tc>
        <w:tc>
          <w:tcPr>
            <w:tcW w:w="1775" w:type="dxa"/>
            <w:vMerge w:val="restart"/>
            <w:vAlign w:val="center"/>
          </w:tcPr>
          <w:p w:rsidR="005B431E" w:rsidRPr="001E091A" w:rsidRDefault="005B431E" w:rsidP="0075577D">
            <w:pPr>
              <w:jc w:val="center"/>
              <w:rPr>
                <w:rFonts w:ascii="GHEA Grapalat" w:hAnsi="GHEA Grapalat"/>
                <w:sz w:val="18"/>
              </w:rPr>
            </w:pPr>
            <w:r w:rsidRPr="001E091A">
              <w:rPr>
                <w:rFonts w:ascii="GHEA Grapalat" w:hAnsi="GHEA Grapalat"/>
                <w:sz w:val="18"/>
              </w:rPr>
              <w:t>09411710</w:t>
            </w:r>
          </w:p>
        </w:tc>
        <w:tc>
          <w:tcPr>
            <w:tcW w:w="1701" w:type="dxa"/>
            <w:vMerge w:val="restart"/>
            <w:tcBorders>
              <w:top w:val="single" w:sz="4" w:space="0" w:color="auto"/>
              <w:left w:val="nil"/>
              <w:right w:val="single" w:sz="4" w:space="0" w:color="auto"/>
            </w:tcBorders>
            <w:shd w:val="clear" w:color="auto" w:fill="auto"/>
            <w:vAlign w:val="center"/>
          </w:tcPr>
          <w:p w:rsidR="005B431E" w:rsidRDefault="005B431E" w:rsidP="0075577D">
            <w:pPr>
              <w:jc w:val="center"/>
              <w:rPr>
                <w:rFonts w:ascii="Arial LatArm" w:hAnsi="Arial LatArm" w:cs="Arial"/>
                <w:sz w:val="22"/>
                <w:szCs w:val="22"/>
              </w:rPr>
            </w:pPr>
            <w:proofErr w:type="gramStart"/>
            <w:r w:rsidRPr="0075577D">
              <w:rPr>
                <w:rFonts w:ascii="Calibri" w:hAnsi="Calibri" w:cs="Calibri"/>
                <w:sz w:val="22"/>
                <w:szCs w:val="22"/>
              </w:rPr>
              <w:t>сжатый</w:t>
            </w:r>
            <w:proofErr w:type="gramEnd"/>
            <w:r w:rsidRPr="0075577D">
              <w:rPr>
                <w:rFonts w:ascii="Arial LatArm" w:hAnsi="Arial LatArm" w:cs="Arial"/>
                <w:sz w:val="22"/>
                <w:szCs w:val="22"/>
              </w:rPr>
              <w:t xml:space="preserve"> </w:t>
            </w:r>
            <w:r w:rsidRPr="0075577D">
              <w:rPr>
                <w:rFonts w:ascii="Calibri" w:hAnsi="Calibri" w:cs="Calibri"/>
                <w:sz w:val="22"/>
                <w:szCs w:val="22"/>
              </w:rPr>
              <w:t>природный</w:t>
            </w:r>
            <w:r w:rsidRPr="0075577D">
              <w:rPr>
                <w:rFonts w:ascii="Arial LatArm" w:hAnsi="Arial LatArm" w:cs="Arial"/>
                <w:sz w:val="22"/>
                <w:szCs w:val="22"/>
              </w:rPr>
              <w:t xml:space="preserve"> </w:t>
            </w:r>
            <w:r w:rsidRPr="0075577D">
              <w:rPr>
                <w:rFonts w:ascii="Calibri" w:hAnsi="Calibri" w:cs="Calibri"/>
                <w:sz w:val="22"/>
                <w:szCs w:val="22"/>
              </w:rPr>
              <w:t>газ</w:t>
            </w:r>
          </w:p>
        </w:tc>
        <w:tc>
          <w:tcPr>
            <w:tcW w:w="1276" w:type="dxa"/>
            <w:vMerge w:val="restart"/>
          </w:tcPr>
          <w:p w:rsidR="005B431E" w:rsidRPr="00B138F3" w:rsidRDefault="005B431E" w:rsidP="0075577D">
            <w:pPr>
              <w:widowControl w:val="0"/>
              <w:jc w:val="center"/>
              <w:rPr>
                <w:rFonts w:ascii="GHEA Grapalat" w:hAnsi="GHEA Grapalat"/>
                <w:sz w:val="16"/>
                <w:szCs w:val="16"/>
              </w:rPr>
            </w:pPr>
          </w:p>
        </w:tc>
        <w:tc>
          <w:tcPr>
            <w:tcW w:w="2914" w:type="dxa"/>
            <w:vMerge w:val="restart"/>
          </w:tcPr>
          <w:p w:rsidR="005B431E" w:rsidRPr="005B431E" w:rsidRDefault="005B431E" w:rsidP="005B431E">
            <w:pPr>
              <w:widowControl w:val="0"/>
              <w:rPr>
                <w:rFonts w:ascii="GHEA Grapalat" w:hAnsi="GHEA Grapalat"/>
                <w:sz w:val="16"/>
                <w:szCs w:val="16"/>
              </w:rPr>
            </w:pPr>
            <w:r w:rsidRPr="005B431E">
              <w:rPr>
                <w:rFonts w:ascii="GHEA Grapalat" w:hAnsi="GHEA Grapalat"/>
                <w:sz w:val="16"/>
                <w:szCs w:val="16"/>
              </w:rPr>
              <w:t>Приобретенный сжатый газ должен быть совмещен с бюджетом правительства РА на 2008 год</w:t>
            </w:r>
            <w:proofErr w:type="gramStart"/>
            <w:r w:rsidRPr="005B431E">
              <w:rPr>
                <w:rFonts w:ascii="GHEA Grapalat" w:hAnsi="GHEA Grapalat"/>
                <w:sz w:val="16"/>
                <w:szCs w:val="16"/>
              </w:rPr>
              <w:t>. требованиям</w:t>
            </w:r>
            <w:proofErr w:type="gramEnd"/>
            <w:r w:rsidRPr="005B431E">
              <w:rPr>
                <w:rFonts w:ascii="GHEA Grapalat" w:hAnsi="GHEA Grapalat"/>
                <w:sz w:val="16"/>
                <w:szCs w:val="16"/>
              </w:rPr>
              <w:t xml:space="preserve"> решения № 1101-Н от 28 августа.</w:t>
            </w:r>
          </w:p>
          <w:p w:rsidR="005B431E" w:rsidRPr="00B138F3" w:rsidRDefault="005B431E" w:rsidP="005B431E">
            <w:pPr>
              <w:widowControl w:val="0"/>
              <w:rPr>
                <w:rFonts w:ascii="GHEA Grapalat" w:hAnsi="GHEA Grapalat"/>
                <w:sz w:val="16"/>
                <w:szCs w:val="16"/>
              </w:rPr>
            </w:pPr>
            <w:r w:rsidRPr="005B431E">
              <w:rPr>
                <w:rFonts w:ascii="GHEA Grapalat" w:hAnsi="GHEA Grapalat"/>
                <w:sz w:val="16"/>
                <w:szCs w:val="16"/>
              </w:rPr>
              <w:t xml:space="preserve">Газовый метан используется в качестве топлива в двигателях </w:t>
            </w:r>
            <w:r w:rsidRPr="005B431E">
              <w:rPr>
                <w:rFonts w:ascii="GHEA Grapalat" w:hAnsi="GHEA Grapalat"/>
                <w:sz w:val="16"/>
                <w:szCs w:val="16"/>
              </w:rPr>
              <w:lastRenderedPageBreak/>
              <w:t xml:space="preserve">внутреннего сгорания транспортных средств, который получается из нескольких этапов последовательной газовой обработки технологических процессов КПГ: очистка смеси, удаление и сжатие влаги и других загрязняющих веществ, что не связано с изменениями в составе компонентов. Избыточное давление сжатого природного газа соответствует техническим условиям КПГ и баллонов с перезаряжаемым газом и не превышает предела давления 19,6 МПа. Знаки: «Страх перед огнем», охрана - пожар, взрывчатка, снабжение - купоны, которые должны быть действительны в течение не менее 12 месяцев после даты доставки, и их необходимо обслуживать в общине </w:t>
            </w:r>
            <w:proofErr w:type="spellStart"/>
            <w:r w:rsidRPr="005B431E">
              <w:rPr>
                <w:rFonts w:ascii="GHEA Grapalat" w:hAnsi="GHEA Grapalat"/>
                <w:sz w:val="16"/>
                <w:szCs w:val="16"/>
              </w:rPr>
              <w:t>Гарни</w:t>
            </w:r>
            <w:proofErr w:type="spellEnd"/>
            <w:r w:rsidRPr="005B431E">
              <w:rPr>
                <w:rFonts w:ascii="GHEA Grapalat" w:hAnsi="GHEA Grapalat"/>
                <w:sz w:val="16"/>
                <w:szCs w:val="16"/>
              </w:rPr>
              <w:t xml:space="preserve"> </w:t>
            </w:r>
            <w:proofErr w:type="spellStart"/>
            <w:r w:rsidRPr="005B431E">
              <w:rPr>
                <w:rFonts w:ascii="GHEA Grapalat" w:hAnsi="GHEA Grapalat"/>
                <w:sz w:val="16"/>
                <w:szCs w:val="16"/>
              </w:rPr>
              <w:t>Котайкской</w:t>
            </w:r>
            <w:proofErr w:type="spellEnd"/>
            <w:r w:rsidRPr="005B431E">
              <w:rPr>
                <w:rFonts w:ascii="GHEA Grapalat" w:hAnsi="GHEA Grapalat"/>
                <w:sz w:val="16"/>
                <w:szCs w:val="16"/>
              </w:rPr>
              <w:t xml:space="preserve"> области. Поздравляю. На Абовяна. Выход из АЗС и вход должны быть безопасными, в соответствии с требованиями правил маршрута, вооруженными, необходимым техническим оборудованием для проведения качественной заправки газа.</w:t>
            </w:r>
          </w:p>
        </w:tc>
        <w:tc>
          <w:tcPr>
            <w:tcW w:w="1085" w:type="dxa"/>
            <w:vMerge w:val="restart"/>
            <w:vAlign w:val="center"/>
          </w:tcPr>
          <w:p w:rsidR="005B431E" w:rsidRPr="00B138F3" w:rsidRDefault="005B431E" w:rsidP="0075577D">
            <w:pPr>
              <w:widowControl w:val="0"/>
              <w:jc w:val="center"/>
              <w:rPr>
                <w:rFonts w:ascii="GHEA Grapalat" w:hAnsi="GHEA Grapalat"/>
                <w:sz w:val="16"/>
                <w:szCs w:val="16"/>
              </w:rPr>
            </w:pPr>
            <w:proofErr w:type="gramStart"/>
            <w:r w:rsidRPr="0075577D">
              <w:rPr>
                <w:rFonts w:ascii="GHEA Grapalat" w:hAnsi="GHEA Grapalat"/>
                <w:sz w:val="16"/>
                <w:szCs w:val="16"/>
              </w:rPr>
              <w:lastRenderedPageBreak/>
              <w:t>кг</w:t>
            </w:r>
            <w:proofErr w:type="gramEnd"/>
          </w:p>
        </w:tc>
        <w:tc>
          <w:tcPr>
            <w:tcW w:w="1387" w:type="dxa"/>
            <w:vMerge w:val="restart"/>
          </w:tcPr>
          <w:p w:rsidR="005B431E" w:rsidRPr="00B138F3" w:rsidRDefault="005B431E" w:rsidP="0075577D">
            <w:pPr>
              <w:widowControl w:val="0"/>
              <w:jc w:val="center"/>
              <w:rPr>
                <w:rFonts w:ascii="GHEA Grapalat" w:hAnsi="GHEA Grapalat"/>
                <w:sz w:val="16"/>
                <w:szCs w:val="16"/>
              </w:rPr>
            </w:pPr>
          </w:p>
        </w:tc>
        <w:tc>
          <w:tcPr>
            <w:tcW w:w="1306" w:type="dxa"/>
            <w:vMerge w:val="restart"/>
          </w:tcPr>
          <w:p w:rsidR="005B431E" w:rsidRPr="00B138F3" w:rsidRDefault="005B431E" w:rsidP="0075577D">
            <w:pPr>
              <w:widowControl w:val="0"/>
              <w:jc w:val="center"/>
              <w:rPr>
                <w:rFonts w:ascii="GHEA Grapalat" w:hAnsi="GHEA Grapalat"/>
                <w:sz w:val="16"/>
                <w:szCs w:val="16"/>
              </w:rPr>
            </w:pPr>
          </w:p>
        </w:tc>
        <w:tc>
          <w:tcPr>
            <w:tcW w:w="850" w:type="dxa"/>
            <w:vMerge w:val="restart"/>
            <w:vAlign w:val="center"/>
          </w:tcPr>
          <w:p w:rsidR="005B431E" w:rsidRPr="00820864" w:rsidRDefault="005B431E" w:rsidP="0075577D">
            <w:pPr>
              <w:widowControl w:val="0"/>
              <w:jc w:val="center"/>
              <w:rPr>
                <w:rFonts w:ascii="GHEA Grapalat" w:hAnsi="GHEA Grapalat"/>
                <w:sz w:val="16"/>
                <w:szCs w:val="16"/>
                <w:lang w:val="en-US"/>
              </w:rPr>
            </w:pPr>
            <w:r w:rsidRPr="005B431E">
              <w:rPr>
                <w:rFonts w:ascii="GHEA Grapalat" w:hAnsi="GHEA Grapalat"/>
                <w:sz w:val="18"/>
                <w:szCs w:val="18"/>
                <w:lang w:eastAsia="en-US" w:bidi="ar-SA"/>
              </w:rPr>
              <w:t>2180</w:t>
            </w:r>
          </w:p>
        </w:tc>
        <w:tc>
          <w:tcPr>
            <w:tcW w:w="1105" w:type="dxa"/>
            <w:vMerge w:val="restart"/>
            <w:vAlign w:val="center"/>
          </w:tcPr>
          <w:p w:rsidR="005B431E" w:rsidRPr="00B138F3" w:rsidRDefault="005B431E" w:rsidP="0075577D">
            <w:pPr>
              <w:widowControl w:val="0"/>
              <w:jc w:val="center"/>
              <w:rPr>
                <w:rFonts w:ascii="GHEA Grapalat" w:hAnsi="GHEA Grapalat"/>
                <w:sz w:val="16"/>
                <w:szCs w:val="16"/>
              </w:rPr>
            </w:pPr>
            <w:r w:rsidRPr="00820864">
              <w:rPr>
                <w:rFonts w:ascii="GHEA Grapalat" w:hAnsi="GHEA Grapalat"/>
                <w:sz w:val="16"/>
                <w:szCs w:val="16"/>
              </w:rPr>
              <w:t xml:space="preserve">РА </w:t>
            </w:r>
            <w:proofErr w:type="spellStart"/>
            <w:r w:rsidRPr="00820864">
              <w:rPr>
                <w:rFonts w:ascii="GHEA Grapalat" w:hAnsi="GHEA Grapalat"/>
                <w:sz w:val="16"/>
                <w:szCs w:val="16"/>
              </w:rPr>
              <w:t>Котайкская</w:t>
            </w:r>
            <w:proofErr w:type="spellEnd"/>
            <w:r w:rsidRPr="00820864">
              <w:rPr>
                <w:rFonts w:ascii="GHEA Grapalat" w:hAnsi="GHEA Grapalat"/>
                <w:sz w:val="16"/>
                <w:szCs w:val="16"/>
              </w:rPr>
              <w:t xml:space="preserve"> область, д. </w:t>
            </w:r>
            <w:proofErr w:type="spellStart"/>
            <w:r w:rsidRPr="00820864">
              <w:rPr>
                <w:rFonts w:ascii="GHEA Grapalat" w:hAnsi="GHEA Grapalat"/>
                <w:sz w:val="16"/>
                <w:szCs w:val="16"/>
              </w:rPr>
              <w:t>Гарни</w:t>
            </w:r>
            <w:proofErr w:type="spellEnd"/>
            <w:r w:rsidRPr="00820864">
              <w:rPr>
                <w:rFonts w:ascii="GHEA Grapalat" w:hAnsi="GHEA Grapalat"/>
                <w:sz w:val="16"/>
                <w:szCs w:val="16"/>
              </w:rPr>
              <w:t>, Шаумян 4</w:t>
            </w:r>
          </w:p>
        </w:tc>
        <w:tc>
          <w:tcPr>
            <w:tcW w:w="762" w:type="dxa"/>
            <w:vAlign w:val="center"/>
          </w:tcPr>
          <w:p w:rsidR="005B431E" w:rsidRPr="00820864" w:rsidRDefault="005B431E" w:rsidP="0075577D">
            <w:pPr>
              <w:widowControl w:val="0"/>
              <w:jc w:val="center"/>
              <w:rPr>
                <w:rFonts w:ascii="GHEA Grapalat" w:hAnsi="GHEA Grapalat"/>
                <w:sz w:val="16"/>
                <w:szCs w:val="16"/>
                <w:lang w:val="en-US"/>
              </w:rPr>
            </w:pPr>
            <w:r w:rsidRPr="005B431E">
              <w:rPr>
                <w:rFonts w:ascii="GHEA Grapalat" w:hAnsi="GHEA Grapalat"/>
                <w:sz w:val="18"/>
                <w:szCs w:val="18"/>
                <w:lang w:val="en-US" w:eastAsia="en-US" w:bidi="ar-SA"/>
              </w:rPr>
              <w:t>872</w:t>
            </w:r>
          </w:p>
        </w:tc>
        <w:tc>
          <w:tcPr>
            <w:tcW w:w="947" w:type="dxa"/>
            <w:vAlign w:val="center"/>
          </w:tcPr>
          <w:p w:rsidR="005B431E" w:rsidRPr="00B138F3" w:rsidRDefault="005B431E" w:rsidP="0075577D">
            <w:pPr>
              <w:widowControl w:val="0"/>
              <w:jc w:val="center"/>
              <w:rPr>
                <w:rFonts w:ascii="GHEA Grapalat" w:hAnsi="GHEA Grapalat"/>
                <w:sz w:val="16"/>
                <w:szCs w:val="16"/>
              </w:rPr>
            </w:pPr>
            <w:r w:rsidRPr="005B431E">
              <w:rPr>
                <w:rFonts w:ascii="GHEA Grapalat" w:hAnsi="GHEA Grapalat"/>
                <w:sz w:val="16"/>
                <w:szCs w:val="16"/>
              </w:rPr>
              <w:t>III квартал</w:t>
            </w:r>
          </w:p>
        </w:tc>
      </w:tr>
      <w:tr w:rsidR="005B431E" w:rsidRPr="00B138F3" w:rsidTr="001F0E3C">
        <w:trPr>
          <w:trHeight w:val="6784"/>
          <w:jc w:val="center"/>
        </w:trPr>
        <w:tc>
          <w:tcPr>
            <w:tcW w:w="1242" w:type="dxa"/>
            <w:vMerge/>
            <w:vAlign w:val="center"/>
          </w:tcPr>
          <w:p w:rsidR="005B431E" w:rsidRPr="001E091A" w:rsidRDefault="005B431E" w:rsidP="0075577D">
            <w:pPr>
              <w:jc w:val="center"/>
              <w:rPr>
                <w:rFonts w:ascii="GHEA Grapalat" w:hAnsi="GHEA Grapalat"/>
                <w:sz w:val="20"/>
              </w:rPr>
            </w:pPr>
          </w:p>
        </w:tc>
        <w:tc>
          <w:tcPr>
            <w:tcW w:w="1775" w:type="dxa"/>
            <w:vMerge/>
            <w:vAlign w:val="center"/>
          </w:tcPr>
          <w:p w:rsidR="005B431E" w:rsidRPr="001E091A" w:rsidRDefault="005B431E" w:rsidP="0075577D">
            <w:pPr>
              <w:jc w:val="center"/>
              <w:rPr>
                <w:rFonts w:ascii="GHEA Grapalat" w:hAnsi="GHEA Grapalat"/>
                <w:sz w:val="18"/>
              </w:rPr>
            </w:pPr>
          </w:p>
        </w:tc>
        <w:tc>
          <w:tcPr>
            <w:tcW w:w="1701" w:type="dxa"/>
            <w:vMerge/>
            <w:tcBorders>
              <w:left w:val="nil"/>
              <w:bottom w:val="single" w:sz="4" w:space="0" w:color="auto"/>
              <w:right w:val="single" w:sz="4" w:space="0" w:color="auto"/>
            </w:tcBorders>
            <w:shd w:val="clear" w:color="auto" w:fill="auto"/>
            <w:vAlign w:val="center"/>
          </w:tcPr>
          <w:p w:rsidR="005B431E" w:rsidRPr="0075577D" w:rsidRDefault="005B431E" w:rsidP="0075577D">
            <w:pPr>
              <w:jc w:val="center"/>
              <w:rPr>
                <w:rFonts w:ascii="Calibri" w:hAnsi="Calibri" w:cs="Calibri"/>
                <w:sz w:val="22"/>
                <w:szCs w:val="22"/>
              </w:rPr>
            </w:pPr>
          </w:p>
        </w:tc>
        <w:tc>
          <w:tcPr>
            <w:tcW w:w="1276" w:type="dxa"/>
            <w:vMerge/>
          </w:tcPr>
          <w:p w:rsidR="005B431E" w:rsidRPr="00B138F3" w:rsidRDefault="005B431E" w:rsidP="0075577D">
            <w:pPr>
              <w:widowControl w:val="0"/>
              <w:jc w:val="center"/>
              <w:rPr>
                <w:rFonts w:ascii="GHEA Grapalat" w:hAnsi="GHEA Grapalat"/>
                <w:sz w:val="16"/>
                <w:szCs w:val="16"/>
              </w:rPr>
            </w:pPr>
          </w:p>
        </w:tc>
        <w:tc>
          <w:tcPr>
            <w:tcW w:w="2914" w:type="dxa"/>
            <w:vMerge/>
          </w:tcPr>
          <w:p w:rsidR="005B431E" w:rsidRPr="0075577D" w:rsidRDefault="005B431E" w:rsidP="0075577D">
            <w:pPr>
              <w:widowControl w:val="0"/>
              <w:rPr>
                <w:rFonts w:ascii="GHEA Grapalat" w:hAnsi="GHEA Grapalat"/>
                <w:sz w:val="16"/>
                <w:szCs w:val="16"/>
              </w:rPr>
            </w:pPr>
          </w:p>
        </w:tc>
        <w:tc>
          <w:tcPr>
            <w:tcW w:w="1085" w:type="dxa"/>
            <w:vMerge/>
            <w:vAlign w:val="center"/>
          </w:tcPr>
          <w:p w:rsidR="005B431E" w:rsidRPr="0075577D" w:rsidRDefault="005B431E" w:rsidP="0075577D">
            <w:pPr>
              <w:widowControl w:val="0"/>
              <w:jc w:val="center"/>
              <w:rPr>
                <w:rFonts w:ascii="GHEA Grapalat" w:hAnsi="GHEA Grapalat"/>
                <w:sz w:val="16"/>
                <w:szCs w:val="16"/>
              </w:rPr>
            </w:pPr>
          </w:p>
        </w:tc>
        <w:tc>
          <w:tcPr>
            <w:tcW w:w="1387" w:type="dxa"/>
            <w:vMerge/>
          </w:tcPr>
          <w:p w:rsidR="005B431E" w:rsidRPr="00B138F3" w:rsidRDefault="005B431E" w:rsidP="0075577D">
            <w:pPr>
              <w:widowControl w:val="0"/>
              <w:jc w:val="center"/>
              <w:rPr>
                <w:rFonts w:ascii="GHEA Grapalat" w:hAnsi="GHEA Grapalat"/>
                <w:sz w:val="16"/>
                <w:szCs w:val="16"/>
              </w:rPr>
            </w:pPr>
          </w:p>
        </w:tc>
        <w:tc>
          <w:tcPr>
            <w:tcW w:w="1306" w:type="dxa"/>
            <w:vMerge/>
          </w:tcPr>
          <w:p w:rsidR="005B431E" w:rsidRPr="00B138F3" w:rsidRDefault="005B431E" w:rsidP="0075577D">
            <w:pPr>
              <w:widowControl w:val="0"/>
              <w:jc w:val="center"/>
              <w:rPr>
                <w:rFonts w:ascii="GHEA Grapalat" w:hAnsi="GHEA Grapalat"/>
                <w:sz w:val="16"/>
                <w:szCs w:val="16"/>
              </w:rPr>
            </w:pPr>
          </w:p>
        </w:tc>
        <w:tc>
          <w:tcPr>
            <w:tcW w:w="850" w:type="dxa"/>
            <w:vMerge/>
            <w:vAlign w:val="center"/>
          </w:tcPr>
          <w:p w:rsidR="005B431E" w:rsidRPr="0075577D" w:rsidRDefault="005B431E" w:rsidP="0075577D">
            <w:pPr>
              <w:widowControl w:val="0"/>
              <w:jc w:val="center"/>
              <w:rPr>
                <w:rFonts w:ascii="GHEA Grapalat" w:hAnsi="GHEA Grapalat"/>
                <w:sz w:val="18"/>
                <w:szCs w:val="18"/>
                <w:lang w:eastAsia="en-US" w:bidi="ar-SA"/>
              </w:rPr>
            </w:pPr>
          </w:p>
        </w:tc>
        <w:tc>
          <w:tcPr>
            <w:tcW w:w="1105" w:type="dxa"/>
            <w:vMerge/>
            <w:vAlign w:val="center"/>
          </w:tcPr>
          <w:p w:rsidR="005B431E" w:rsidRPr="00820864" w:rsidRDefault="005B431E" w:rsidP="0075577D">
            <w:pPr>
              <w:widowControl w:val="0"/>
              <w:jc w:val="center"/>
              <w:rPr>
                <w:rFonts w:ascii="GHEA Grapalat" w:hAnsi="GHEA Grapalat"/>
                <w:sz w:val="16"/>
                <w:szCs w:val="16"/>
              </w:rPr>
            </w:pPr>
          </w:p>
        </w:tc>
        <w:tc>
          <w:tcPr>
            <w:tcW w:w="762" w:type="dxa"/>
            <w:vAlign w:val="center"/>
          </w:tcPr>
          <w:p w:rsidR="005B431E" w:rsidRPr="0075577D" w:rsidRDefault="005B431E" w:rsidP="0075577D">
            <w:pPr>
              <w:widowControl w:val="0"/>
              <w:jc w:val="center"/>
              <w:rPr>
                <w:rFonts w:ascii="GHEA Grapalat" w:hAnsi="GHEA Grapalat"/>
                <w:sz w:val="18"/>
                <w:szCs w:val="18"/>
                <w:lang w:eastAsia="en-US" w:bidi="ar-SA"/>
              </w:rPr>
            </w:pPr>
            <w:r w:rsidRPr="005B431E">
              <w:rPr>
                <w:rFonts w:ascii="GHEA Grapalat" w:hAnsi="GHEA Grapalat"/>
                <w:sz w:val="18"/>
                <w:szCs w:val="18"/>
                <w:lang w:val="en-US" w:eastAsia="en-US" w:bidi="ar-SA"/>
              </w:rPr>
              <w:t>1308</w:t>
            </w:r>
          </w:p>
        </w:tc>
        <w:tc>
          <w:tcPr>
            <w:tcW w:w="947" w:type="dxa"/>
            <w:vAlign w:val="center"/>
          </w:tcPr>
          <w:p w:rsidR="005B431E" w:rsidRPr="0075577D" w:rsidRDefault="005B431E" w:rsidP="0075577D">
            <w:pPr>
              <w:widowControl w:val="0"/>
              <w:jc w:val="center"/>
              <w:rPr>
                <w:rFonts w:ascii="GHEA Grapalat" w:hAnsi="GHEA Grapalat"/>
                <w:sz w:val="16"/>
                <w:szCs w:val="16"/>
                <w:highlight w:val="yellow"/>
              </w:rPr>
            </w:pPr>
            <w:r w:rsidRPr="005B431E">
              <w:rPr>
                <w:rFonts w:ascii="GHEA Grapalat" w:hAnsi="GHEA Grapalat"/>
                <w:sz w:val="16"/>
                <w:szCs w:val="16"/>
              </w:rPr>
              <w:t>IV</w:t>
            </w:r>
            <w:r w:rsidRPr="005B431E">
              <w:rPr>
                <w:rFonts w:ascii="GHEA Grapalat" w:hAnsi="GHEA Grapalat"/>
                <w:sz w:val="16"/>
                <w:szCs w:val="16"/>
              </w:rPr>
              <w:t xml:space="preserve"> квартал</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proofErr w:type="gramStart"/>
      <w:r w:rsidRPr="00B138F3">
        <w:rPr>
          <w:rFonts w:ascii="GHEA Grapalat" w:hAnsi="GHEA Grapalat"/>
          <w:i/>
        </w:rPr>
        <w:t>к</w:t>
      </w:r>
      <w:proofErr w:type="gramEnd"/>
      <w:r w:rsidRPr="00B138F3">
        <w:rPr>
          <w:rFonts w:ascii="GHEA Grapalat" w:hAnsi="GHEA Grapalat"/>
          <w:i/>
        </w:rPr>
        <w:t xml:space="preserve">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6"/>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123"/>
        <w:gridCol w:w="1427"/>
        <w:gridCol w:w="992"/>
        <w:gridCol w:w="997"/>
        <w:gridCol w:w="709"/>
        <w:gridCol w:w="853"/>
        <w:gridCol w:w="542"/>
        <w:gridCol w:w="606"/>
        <w:gridCol w:w="711"/>
        <w:gridCol w:w="844"/>
        <w:gridCol w:w="867"/>
        <w:gridCol w:w="857"/>
        <w:gridCol w:w="993"/>
        <w:gridCol w:w="858"/>
        <w:gridCol w:w="811"/>
      </w:tblGrid>
      <w:tr w:rsidR="00B138F3" w:rsidRPr="00B138F3" w:rsidTr="00820864">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20864">
        <w:trPr>
          <w:trHeight w:val="747"/>
          <w:jc w:val="center"/>
        </w:trPr>
        <w:tc>
          <w:tcPr>
            <w:tcW w:w="1715" w:type="dxa"/>
            <w:vAlign w:val="center"/>
          </w:tcPr>
          <w:p w:rsidR="00071D1C" w:rsidRPr="00B138F3" w:rsidRDefault="00071D1C" w:rsidP="00B46D58">
            <w:pPr>
              <w:widowControl w:val="0"/>
              <w:jc w:val="center"/>
              <w:rPr>
                <w:rFonts w:ascii="GHEA Grapalat" w:hAnsi="GHEA Grapalat"/>
                <w:sz w:val="16"/>
                <w:szCs w:val="16"/>
              </w:rPr>
            </w:pPr>
            <w:proofErr w:type="gramStart"/>
            <w:r w:rsidRPr="00B138F3">
              <w:rPr>
                <w:rFonts w:ascii="GHEA Grapalat" w:hAnsi="GHEA Grapalat"/>
                <w:sz w:val="16"/>
                <w:szCs w:val="16"/>
              </w:rPr>
              <w:t>номер</w:t>
            </w:r>
            <w:proofErr w:type="gramEnd"/>
            <w:r w:rsidRPr="00B138F3">
              <w:rPr>
                <w:rFonts w:ascii="GHEA Grapalat" w:hAnsi="GHEA Grapalat"/>
                <w:sz w:val="16"/>
                <w:szCs w:val="16"/>
              </w:rPr>
              <w:t xml:space="preserve"> предусмотренного приглашением лота</w:t>
            </w:r>
          </w:p>
        </w:tc>
        <w:tc>
          <w:tcPr>
            <w:tcW w:w="2123" w:type="dxa"/>
            <w:vAlign w:val="center"/>
          </w:tcPr>
          <w:p w:rsidR="00071D1C" w:rsidRPr="00B138F3" w:rsidRDefault="00071D1C" w:rsidP="00B46D58">
            <w:pPr>
              <w:widowControl w:val="0"/>
              <w:jc w:val="center"/>
              <w:rPr>
                <w:rFonts w:ascii="GHEA Grapalat" w:hAnsi="GHEA Grapalat"/>
                <w:sz w:val="16"/>
                <w:szCs w:val="16"/>
              </w:rPr>
            </w:pPr>
            <w:proofErr w:type="gramStart"/>
            <w:r w:rsidRPr="00B138F3">
              <w:rPr>
                <w:rFonts w:ascii="GHEA Grapalat" w:hAnsi="GHEA Grapalat"/>
                <w:sz w:val="16"/>
                <w:szCs w:val="16"/>
              </w:rPr>
              <w:t>промежуточный</w:t>
            </w:r>
            <w:proofErr w:type="gramEnd"/>
            <w:r w:rsidRPr="00B138F3">
              <w:rPr>
                <w:rFonts w:ascii="GHEA Grapalat" w:hAnsi="GHEA Grapalat"/>
                <w:sz w:val="16"/>
                <w:szCs w:val="16"/>
              </w:rPr>
              <w:t xml:space="preserve"> код, предусмотренный планом закупок по классификации ЕЗК (CPV)</w:t>
            </w:r>
          </w:p>
        </w:tc>
        <w:tc>
          <w:tcPr>
            <w:tcW w:w="1427" w:type="dxa"/>
            <w:vAlign w:val="center"/>
          </w:tcPr>
          <w:p w:rsidR="00071D1C" w:rsidRPr="00B138F3" w:rsidRDefault="00071D1C" w:rsidP="00B46D58">
            <w:pPr>
              <w:widowControl w:val="0"/>
              <w:jc w:val="center"/>
              <w:rPr>
                <w:rFonts w:ascii="GHEA Grapalat" w:hAnsi="GHEA Grapalat"/>
                <w:sz w:val="16"/>
                <w:szCs w:val="16"/>
              </w:rPr>
            </w:pPr>
            <w:proofErr w:type="gramStart"/>
            <w:r w:rsidRPr="00B138F3">
              <w:rPr>
                <w:rFonts w:ascii="GHEA Grapalat" w:hAnsi="GHEA Grapalat"/>
                <w:sz w:val="16"/>
                <w:szCs w:val="16"/>
              </w:rPr>
              <w:t>наименование</w:t>
            </w:r>
            <w:proofErr w:type="gramEnd"/>
          </w:p>
        </w:tc>
        <w:tc>
          <w:tcPr>
            <w:tcW w:w="10640"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820864" w:rsidRPr="00820864">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7"/>
              <w:t>**</w:t>
            </w:r>
          </w:p>
        </w:tc>
      </w:tr>
      <w:tr w:rsidR="00B138F3" w:rsidRPr="00B138F3" w:rsidTr="00820864">
        <w:trPr>
          <w:trHeight w:val="594"/>
          <w:jc w:val="center"/>
        </w:trPr>
        <w:tc>
          <w:tcPr>
            <w:tcW w:w="1715" w:type="dxa"/>
          </w:tcPr>
          <w:p w:rsidR="00071D1C" w:rsidRPr="00B138F3" w:rsidRDefault="00071D1C" w:rsidP="00B46D58">
            <w:pPr>
              <w:widowControl w:val="0"/>
              <w:jc w:val="center"/>
              <w:rPr>
                <w:rFonts w:ascii="GHEA Grapalat" w:hAnsi="GHEA Grapalat"/>
                <w:sz w:val="16"/>
                <w:szCs w:val="16"/>
              </w:rPr>
            </w:pPr>
          </w:p>
        </w:tc>
        <w:tc>
          <w:tcPr>
            <w:tcW w:w="2123" w:type="dxa"/>
          </w:tcPr>
          <w:p w:rsidR="00071D1C" w:rsidRPr="00B138F3" w:rsidRDefault="00071D1C" w:rsidP="00B46D58">
            <w:pPr>
              <w:widowControl w:val="0"/>
              <w:jc w:val="center"/>
              <w:rPr>
                <w:rFonts w:ascii="GHEA Grapalat" w:hAnsi="GHEA Grapalat"/>
                <w:sz w:val="16"/>
                <w:szCs w:val="16"/>
              </w:rPr>
            </w:pPr>
          </w:p>
        </w:tc>
        <w:tc>
          <w:tcPr>
            <w:tcW w:w="1427" w:type="dxa"/>
          </w:tcPr>
          <w:p w:rsidR="00071D1C" w:rsidRPr="00B138F3" w:rsidRDefault="00071D1C" w:rsidP="00B46D58">
            <w:pPr>
              <w:widowControl w:val="0"/>
              <w:jc w:val="center"/>
              <w:rPr>
                <w:rFonts w:ascii="GHEA Grapalat" w:hAnsi="GHEA Grapalat"/>
                <w:sz w:val="16"/>
                <w:szCs w:val="16"/>
              </w:rPr>
            </w:pPr>
          </w:p>
        </w:tc>
        <w:tc>
          <w:tcPr>
            <w:tcW w:w="992"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январь</w:t>
            </w:r>
            <w:proofErr w:type="gramEnd"/>
          </w:p>
        </w:tc>
        <w:tc>
          <w:tcPr>
            <w:tcW w:w="997" w:type="dxa"/>
            <w:vAlign w:val="center"/>
          </w:tcPr>
          <w:p w:rsidR="00071D1C" w:rsidRPr="00B138F3" w:rsidRDefault="00071D1C" w:rsidP="00B46D58">
            <w:pPr>
              <w:widowControl w:val="0"/>
              <w:ind w:right="-7"/>
              <w:jc w:val="center"/>
              <w:rPr>
                <w:rFonts w:ascii="GHEA Grapalat" w:hAnsi="GHEA Grapalat" w:cs="Sylfaen"/>
                <w:sz w:val="16"/>
                <w:szCs w:val="16"/>
              </w:rPr>
            </w:pPr>
            <w:proofErr w:type="gramStart"/>
            <w:r w:rsidRPr="00B138F3">
              <w:rPr>
                <w:rFonts w:ascii="GHEA Grapalat" w:hAnsi="GHEA Grapalat"/>
                <w:sz w:val="16"/>
                <w:szCs w:val="16"/>
              </w:rPr>
              <w:t>февраль</w:t>
            </w:r>
            <w:proofErr w:type="gramEnd"/>
          </w:p>
        </w:tc>
        <w:tc>
          <w:tcPr>
            <w:tcW w:w="709"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март</w:t>
            </w:r>
            <w:proofErr w:type="gramEnd"/>
          </w:p>
        </w:tc>
        <w:tc>
          <w:tcPr>
            <w:tcW w:w="853" w:type="dxa"/>
            <w:vAlign w:val="center"/>
          </w:tcPr>
          <w:p w:rsidR="00071D1C" w:rsidRPr="00B138F3" w:rsidRDefault="00071D1C" w:rsidP="00B46D58">
            <w:pPr>
              <w:widowControl w:val="0"/>
              <w:ind w:right="-7"/>
              <w:jc w:val="center"/>
              <w:rPr>
                <w:rFonts w:ascii="GHEA Grapalat" w:hAnsi="GHEA Grapalat" w:cs="Sylfaen"/>
                <w:sz w:val="16"/>
                <w:szCs w:val="16"/>
              </w:rPr>
            </w:pPr>
            <w:proofErr w:type="gramStart"/>
            <w:r w:rsidRPr="00B138F3">
              <w:rPr>
                <w:rFonts w:ascii="GHEA Grapalat" w:hAnsi="GHEA Grapalat"/>
                <w:sz w:val="16"/>
                <w:szCs w:val="16"/>
              </w:rPr>
              <w:t>апрель</w:t>
            </w:r>
            <w:proofErr w:type="gramEnd"/>
          </w:p>
        </w:tc>
        <w:tc>
          <w:tcPr>
            <w:tcW w:w="542"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май</w:t>
            </w:r>
            <w:proofErr w:type="gramEnd"/>
          </w:p>
        </w:tc>
        <w:tc>
          <w:tcPr>
            <w:tcW w:w="606"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июнь</w:t>
            </w:r>
            <w:proofErr w:type="gramEnd"/>
          </w:p>
        </w:tc>
        <w:tc>
          <w:tcPr>
            <w:tcW w:w="711"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июль</w:t>
            </w:r>
            <w:proofErr w:type="gramEnd"/>
          </w:p>
        </w:tc>
        <w:tc>
          <w:tcPr>
            <w:tcW w:w="844"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август</w:t>
            </w:r>
            <w:proofErr w:type="gramEnd"/>
          </w:p>
        </w:tc>
        <w:tc>
          <w:tcPr>
            <w:tcW w:w="867"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сентябрь</w:t>
            </w:r>
            <w:proofErr w:type="gramEnd"/>
          </w:p>
        </w:tc>
        <w:tc>
          <w:tcPr>
            <w:tcW w:w="857"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октябрь</w:t>
            </w:r>
            <w:proofErr w:type="gramEnd"/>
          </w:p>
        </w:tc>
        <w:tc>
          <w:tcPr>
            <w:tcW w:w="993"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ноябрь</w:t>
            </w:r>
            <w:proofErr w:type="gramEnd"/>
          </w:p>
        </w:tc>
        <w:tc>
          <w:tcPr>
            <w:tcW w:w="858" w:type="dxa"/>
            <w:vAlign w:val="center"/>
          </w:tcPr>
          <w:p w:rsidR="00071D1C" w:rsidRPr="00B138F3" w:rsidRDefault="00071D1C" w:rsidP="00B46D58">
            <w:pPr>
              <w:widowControl w:val="0"/>
              <w:ind w:right="-7"/>
              <w:jc w:val="center"/>
              <w:rPr>
                <w:rFonts w:ascii="GHEA Grapalat" w:hAnsi="GHEA Grapalat"/>
                <w:sz w:val="16"/>
                <w:szCs w:val="16"/>
              </w:rPr>
            </w:pPr>
            <w:proofErr w:type="gramStart"/>
            <w:r w:rsidRPr="00B138F3">
              <w:rPr>
                <w:rFonts w:ascii="GHEA Grapalat" w:hAnsi="GHEA Grapalat"/>
                <w:sz w:val="16"/>
                <w:szCs w:val="16"/>
              </w:rPr>
              <w:t>декабрь</w:t>
            </w:r>
            <w:proofErr w:type="gramEnd"/>
          </w:p>
        </w:tc>
        <w:tc>
          <w:tcPr>
            <w:tcW w:w="811" w:type="dxa"/>
            <w:vAlign w:val="center"/>
          </w:tcPr>
          <w:p w:rsidR="00071D1C" w:rsidRPr="00820864"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5B431E" w:rsidRPr="00B138F3" w:rsidTr="005B431E">
        <w:trPr>
          <w:trHeight w:val="404"/>
          <w:jc w:val="center"/>
        </w:trPr>
        <w:tc>
          <w:tcPr>
            <w:tcW w:w="1715" w:type="dxa"/>
            <w:vAlign w:val="center"/>
          </w:tcPr>
          <w:p w:rsidR="005B431E" w:rsidRPr="001E091A" w:rsidRDefault="005B431E" w:rsidP="005B431E">
            <w:pPr>
              <w:jc w:val="center"/>
              <w:rPr>
                <w:rFonts w:ascii="GHEA Grapalat" w:hAnsi="GHEA Grapalat"/>
                <w:sz w:val="20"/>
              </w:rPr>
            </w:pPr>
            <w:r w:rsidRPr="001E091A">
              <w:rPr>
                <w:rFonts w:ascii="GHEA Grapalat" w:hAnsi="GHEA Grapalat"/>
                <w:sz w:val="20"/>
              </w:rPr>
              <w:t>1</w:t>
            </w:r>
          </w:p>
        </w:tc>
        <w:tc>
          <w:tcPr>
            <w:tcW w:w="2123" w:type="dxa"/>
            <w:vAlign w:val="center"/>
          </w:tcPr>
          <w:p w:rsidR="005B431E" w:rsidRPr="001E091A" w:rsidRDefault="005B431E" w:rsidP="005B431E">
            <w:pPr>
              <w:jc w:val="center"/>
              <w:rPr>
                <w:rFonts w:ascii="GHEA Grapalat" w:hAnsi="GHEA Grapalat"/>
                <w:sz w:val="18"/>
              </w:rPr>
            </w:pPr>
            <w:r w:rsidRPr="001E091A">
              <w:rPr>
                <w:rFonts w:ascii="GHEA Grapalat" w:hAnsi="GHEA Grapalat"/>
                <w:sz w:val="18"/>
              </w:rPr>
              <w:t>09411710</w:t>
            </w:r>
          </w:p>
        </w:tc>
        <w:tc>
          <w:tcPr>
            <w:tcW w:w="1427" w:type="dxa"/>
            <w:tcBorders>
              <w:top w:val="single" w:sz="4" w:space="0" w:color="auto"/>
              <w:left w:val="nil"/>
              <w:bottom w:val="single" w:sz="4" w:space="0" w:color="auto"/>
              <w:right w:val="single" w:sz="4" w:space="0" w:color="auto"/>
            </w:tcBorders>
            <w:shd w:val="clear" w:color="auto" w:fill="auto"/>
            <w:vAlign w:val="center"/>
          </w:tcPr>
          <w:p w:rsidR="005B431E" w:rsidRDefault="005B431E" w:rsidP="005B431E">
            <w:pPr>
              <w:jc w:val="center"/>
              <w:rPr>
                <w:rFonts w:ascii="Arial LatArm" w:hAnsi="Arial LatArm" w:cs="Arial"/>
                <w:sz w:val="22"/>
                <w:szCs w:val="22"/>
              </w:rPr>
            </w:pPr>
            <w:proofErr w:type="gramStart"/>
            <w:r w:rsidRPr="0075577D">
              <w:rPr>
                <w:rFonts w:ascii="Calibri" w:hAnsi="Calibri" w:cs="Calibri"/>
                <w:sz w:val="22"/>
                <w:szCs w:val="22"/>
              </w:rPr>
              <w:t>сжатый</w:t>
            </w:r>
            <w:proofErr w:type="gramEnd"/>
            <w:r w:rsidRPr="0075577D">
              <w:rPr>
                <w:rFonts w:ascii="Arial LatArm" w:hAnsi="Arial LatArm" w:cs="Arial"/>
                <w:sz w:val="22"/>
                <w:szCs w:val="22"/>
              </w:rPr>
              <w:t xml:space="preserve"> </w:t>
            </w:r>
            <w:r w:rsidRPr="0075577D">
              <w:rPr>
                <w:rFonts w:ascii="Calibri" w:hAnsi="Calibri" w:cs="Calibri"/>
                <w:sz w:val="22"/>
                <w:szCs w:val="22"/>
              </w:rPr>
              <w:t>природный</w:t>
            </w:r>
            <w:r w:rsidRPr="0075577D">
              <w:rPr>
                <w:rFonts w:ascii="Arial LatArm" w:hAnsi="Arial LatArm" w:cs="Arial"/>
                <w:sz w:val="22"/>
                <w:szCs w:val="22"/>
              </w:rPr>
              <w:t xml:space="preserve"> </w:t>
            </w:r>
            <w:r w:rsidRPr="0075577D">
              <w:rPr>
                <w:rFonts w:ascii="Calibri" w:hAnsi="Calibri" w:cs="Calibri"/>
                <w:sz w:val="22"/>
                <w:szCs w:val="22"/>
              </w:rPr>
              <w:t>газ</w:t>
            </w:r>
          </w:p>
        </w:tc>
        <w:tc>
          <w:tcPr>
            <w:tcW w:w="992" w:type="dxa"/>
            <w:vAlign w:val="center"/>
          </w:tcPr>
          <w:p w:rsidR="005B431E" w:rsidRPr="00B138F3" w:rsidRDefault="005B431E" w:rsidP="005B431E">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5B431E" w:rsidRPr="00B138F3" w:rsidRDefault="005B431E" w:rsidP="005B431E">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5B431E" w:rsidRPr="00B138F3" w:rsidRDefault="005B431E" w:rsidP="005B431E">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5B431E" w:rsidRPr="00B138F3" w:rsidRDefault="005B431E" w:rsidP="005B431E">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5B431E" w:rsidRPr="00B138F3" w:rsidRDefault="005B431E" w:rsidP="005B431E">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5B431E" w:rsidRPr="00B138F3" w:rsidRDefault="005B431E" w:rsidP="005B431E">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5B431E" w:rsidRPr="00B138F3" w:rsidRDefault="005B431E" w:rsidP="005B431E">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cs="Arial"/>
                <w:sz w:val="18"/>
                <w:szCs w:val="18"/>
                <w:lang w:val="pt-BR"/>
              </w:rPr>
            </w:pPr>
            <w:r w:rsidRPr="005B431E">
              <w:rPr>
                <w:rFonts w:ascii="GHEA Grapalat" w:hAnsi="GHEA Grapalat"/>
                <w:sz w:val="20"/>
                <w:lang w:val="pt-BR"/>
              </w:rPr>
              <w:t>20%</w:t>
            </w:r>
          </w:p>
        </w:tc>
        <w:tc>
          <w:tcPr>
            <w:tcW w:w="867" w:type="dxa"/>
            <w:vAlign w:val="center"/>
          </w:tcPr>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cs="Arial"/>
                <w:sz w:val="18"/>
                <w:szCs w:val="18"/>
                <w:lang w:val="pt-BR"/>
              </w:rPr>
            </w:pPr>
            <w:r w:rsidRPr="005B431E">
              <w:rPr>
                <w:rFonts w:ascii="GHEA Grapalat" w:hAnsi="GHEA Grapalat"/>
                <w:sz w:val="20"/>
                <w:lang w:val="pt-BR"/>
              </w:rPr>
              <w:t>40%</w:t>
            </w:r>
          </w:p>
        </w:tc>
        <w:tc>
          <w:tcPr>
            <w:tcW w:w="857" w:type="dxa"/>
            <w:vAlign w:val="center"/>
          </w:tcPr>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cs="Arial"/>
                <w:sz w:val="18"/>
                <w:szCs w:val="18"/>
                <w:lang w:val="pt-BR"/>
              </w:rPr>
            </w:pPr>
            <w:r w:rsidRPr="005B431E">
              <w:rPr>
                <w:rFonts w:ascii="GHEA Grapalat" w:hAnsi="GHEA Grapalat"/>
                <w:sz w:val="20"/>
                <w:lang w:val="pt-BR"/>
              </w:rPr>
              <w:t>60%</w:t>
            </w:r>
          </w:p>
        </w:tc>
        <w:tc>
          <w:tcPr>
            <w:tcW w:w="993" w:type="dxa"/>
            <w:vAlign w:val="center"/>
          </w:tcPr>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cs="Arial"/>
                <w:sz w:val="18"/>
                <w:szCs w:val="18"/>
                <w:lang w:val="pt-BR"/>
              </w:rPr>
            </w:pPr>
            <w:r w:rsidRPr="005B431E">
              <w:rPr>
                <w:rFonts w:ascii="GHEA Grapalat" w:hAnsi="GHEA Grapalat"/>
                <w:sz w:val="20"/>
                <w:lang w:val="pt-BR"/>
              </w:rPr>
              <w:t>80%</w:t>
            </w:r>
          </w:p>
        </w:tc>
        <w:tc>
          <w:tcPr>
            <w:tcW w:w="858" w:type="dxa"/>
            <w:vAlign w:val="center"/>
          </w:tcPr>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cs="Arial"/>
                <w:sz w:val="18"/>
                <w:szCs w:val="18"/>
                <w:lang w:val="pt-BR"/>
              </w:rPr>
            </w:pPr>
            <w:r w:rsidRPr="005B431E">
              <w:rPr>
                <w:rFonts w:ascii="GHEA Grapalat" w:hAnsi="GHEA Grapalat"/>
                <w:sz w:val="20"/>
                <w:lang w:val="pt-BR"/>
              </w:rPr>
              <w:t>100%</w:t>
            </w:r>
          </w:p>
        </w:tc>
        <w:tc>
          <w:tcPr>
            <w:tcW w:w="811" w:type="dxa"/>
            <w:vAlign w:val="center"/>
          </w:tcPr>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sz w:val="20"/>
                <w:lang w:val="pt-BR"/>
              </w:rPr>
            </w:pPr>
          </w:p>
          <w:p w:rsidR="005B431E" w:rsidRPr="005B431E" w:rsidRDefault="005B431E" w:rsidP="005B431E">
            <w:pPr>
              <w:jc w:val="center"/>
              <w:rPr>
                <w:rFonts w:ascii="GHEA Grapalat" w:hAnsi="GHEA Grapalat" w:cs="Arial"/>
                <w:sz w:val="18"/>
                <w:szCs w:val="18"/>
                <w:lang w:val="pt-BR"/>
              </w:rPr>
            </w:pPr>
            <w:r w:rsidRPr="005B431E">
              <w:rPr>
                <w:rFonts w:ascii="GHEA Grapalat" w:hAnsi="GHEA Grapalat"/>
                <w:sz w:val="20"/>
                <w:lang w:val="pt-BR"/>
              </w:rPr>
              <w:t>100%</w:t>
            </w:r>
            <w:bookmarkStart w:id="1" w:name="_GoBack"/>
            <w:bookmarkEnd w:id="1"/>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75577D" w:rsidRDefault="00071D1C" w:rsidP="0075577D">
      <w:pPr>
        <w:widowControl w:val="0"/>
        <w:spacing w:after="160"/>
        <w:jc w:val="right"/>
        <w:rPr>
          <w:rFonts w:ascii="GHEA Grapalat" w:hAnsi="GHEA Grapalat"/>
          <w:i/>
        </w:rPr>
      </w:pPr>
      <w:proofErr w:type="gramStart"/>
      <w:r w:rsidRPr="00B138F3">
        <w:rPr>
          <w:rFonts w:ascii="GHEA Grapalat" w:hAnsi="GHEA Grapalat"/>
          <w:i/>
        </w:rPr>
        <w:t>к</w:t>
      </w:r>
      <w:proofErr w:type="gramEnd"/>
      <w:r w:rsidRPr="00B138F3">
        <w:rPr>
          <w:rFonts w:ascii="GHEA Grapalat" w:hAnsi="GHEA Grapalat"/>
          <w:i/>
        </w:rPr>
        <w:t xml:space="preserve">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75577D" w:rsidRDefault="00EB713D" w:rsidP="00B46D58">
            <w:pPr>
              <w:widowControl w:val="0"/>
              <w:spacing w:after="160"/>
              <w:jc w:val="center"/>
              <w:rPr>
                <w:rFonts w:ascii="GHEA Grapalat" w:hAnsi="GHEA Grapalat"/>
                <w:iCs/>
                <w:sz w:val="16"/>
                <w:szCs w:val="16"/>
              </w:rPr>
            </w:pPr>
            <w:r w:rsidRPr="0075577D">
              <w:rPr>
                <w:rFonts w:ascii="GHEA Grapalat" w:hAnsi="GHEA Grapalat"/>
                <w:sz w:val="16"/>
                <w:szCs w:val="16"/>
              </w:rPr>
              <w:t xml:space="preserve">Сторона договора </w:t>
            </w:r>
          </w:p>
          <w:p w:rsidR="0038400D" w:rsidRPr="0075577D" w:rsidRDefault="0038400D" w:rsidP="00B46D58">
            <w:pPr>
              <w:widowControl w:val="0"/>
              <w:spacing w:after="160"/>
              <w:jc w:val="center"/>
              <w:rPr>
                <w:rFonts w:ascii="GHEA Grapalat" w:hAnsi="GHEA Grapalat"/>
                <w:iCs/>
                <w:sz w:val="16"/>
                <w:szCs w:val="16"/>
              </w:rPr>
            </w:pPr>
            <w:r w:rsidRPr="0075577D">
              <w:rPr>
                <w:rFonts w:ascii="GHEA Grapalat" w:hAnsi="GHEA Grapalat"/>
                <w:sz w:val="16"/>
                <w:szCs w:val="16"/>
              </w:rPr>
              <w:t>______________________</w:t>
            </w:r>
            <w:r w:rsidR="00E67FD5" w:rsidRPr="0075577D">
              <w:rPr>
                <w:rFonts w:ascii="GHEA Grapalat" w:hAnsi="GHEA Grapalat"/>
                <w:sz w:val="16"/>
                <w:szCs w:val="16"/>
              </w:rPr>
              <w:t>___</w:t>
            </w:r>
            <w:r w:rsidRPr="0075577D">
              <w:rPr>
                <w:rFonts w:ascii="GHEA Grapalat" w:hAnsi="GHEA Grapalat"/>
                <w:sz w:val="16"/>
                <w:szCs w:val="16"/>
              </w:rPr>
              <w:t>_</w:t>
            </w:r>
            <w:r w:rsidR="00E67FD5" w:rsidRPr="0075577D">
              <w:rPr>
                <w:rFonts w:ascii="GHEA Grapalat" w:hAnsi="GHEA Grapalat"/>
                <w:sz w:val="16"/>
                <w:szCs w:val="16"/>
              </w:rPr>
              <w:t>_</w:t>
            </w:r>
            <w:r w:rsidRPr="0075577D">
              <w:rPr>
                <w:rFonts w:ascii="GHEA Grapalat" w:hAnsi="GHEA Grapalat"/>
                <w:sz w:val="16"/>
                <w:szCs w:val="16"/>
              </w:rPr>
              <w:t>____</w:t>
            </w:r>
          </w:p>
          <w:p w:rsidR="0038400D" w:rsidRPr="0075577D" w:rsidRDefault="0038400D" w:rsidP="00B46D58">
            <w:pPr>
              <w:widowControl w:val="0"/>
              <w:spacing w:after="160"/>
              <w:jc w:val="center"/>
              <w:rPr>
                <w:rFonts w:ascii="GHEA Grapalat" w:hAnsi="GHEA Grapalat"/>
                <w:iCs/>
                <w:sz w:val="16"/>
                <w:szCs w:val="16"/>
              </w:rPr>
            </w:pPr>
            <w:r w:rsidRPr="0075577D">
              <w:rPr>
                <w:rFonts w:ascii="GHEA Grapalat" w:hAnsi="GHEA Grapalat"/>
                <w:sz w:val="16"/>
                <w:szCs w:val="16"/>
              </w:rPr>
              <w:t>_______________</w:t>
            </w:r>
            <w:r w:rsidR="00E67FD5" w:rsidRPr="0075577D">
              <w:rPr>
                <w:rFonts w:ascii="GHEA Grapalat" w:hAnsi="GHEA Grapalat"/>
                <w:sz w:val="16"/>
                <w:szCs w:val="16"/>
              </w:rPr>
              <w:t>__</w:t>
            </w:r>
            <w:r w:rsidRPr="0075577D">
              <w:rPr>
                <w:rFonts w:ascii="GHEA Grapalat" w:hAnsi="GHEA Grapalat"/>
                <w:sz w:val="16"/>
                <w:szCs w:val="16"/>
              </w:rPr>
              <w:t>_______</w:t>
            </w:r>
            <w:r w:rsidR="00E67FD5" w:rsidRPr="0075577D">
              <w:rPr>
                <w:rFonts w:ascii="GHEA Grapalat" w:hAnsi="GHEA Grapalat"/>
                <w:sz w:val="16"/>
                <w:szCs w:val="16"/>
              </w:rPr>
              <w:t>_</w:t>
            </w:r>
            <w:r w:rsidRPr="0075577D">
              <w:rPr>
                <w:rFonts w:ascii="GHEA Grapalat" w:hAnsi="GHEA Grapalat"/>
                <w:sz w:val="16"/>
                <w:szCs w:val="16"/>
              </w:rPr>
              <w:t>___</w:t>
            </w:r>
            <w:r w:rsidR="00E67FD5" w:rsidRPr="0075577D">
              <w:rPr>
                <w:rFonts w:ascii="GHEA Grapalat" w:hAnsi="GHEA Grapalat"/>
                <w:sz w:val="16"/>
                <w:szCs w:val="16"/>
              </w:rPr>
              <w:t>_</w:t>
            </w:r>
            <w:r w:rsidRPr="0075577D">
              <w:rPr>
                <w:rFonts w:ascii="GHEA Grapalat" w:hAnsi="GHEA Grapalat"/>
                <w:sz w:val="16"/>
                <w:szCs w:val="16"/>
              </w:rPr>
              <w:t>__</w:t>
            </w:r>
          </w:p>
          <w:p w:rsidR="0038400D" w:rsidRPr="0075577D" w:rsidRDefault="0038400D" w:rsidP="00B46D58">
            <w:pPr>
              <w:widowControl w:val="0"/>
              <w:spacing w:after="160"/>
              <w:jc w:val="center"/>
              <w:rPr>
                <w:rFonts w:ascii="GHEA Grapalat" w:hAnsi="GHEA Grapalat"/>
                <w:iCs/>
                <w:sz w:val="16"/>
                <w:szCs w:val="16"/>
              </w:rPr>
            </w:pPr>
            <w:proofErr w:type="gramStart"/>
            <w:r w:rsidRPr="0075577D">
              <w:rPr>
                <w:rFonts w:ascii="GHEA Grapalat" w:hAnsi="GHEA Grapalat"/>
                <w:sz w:val="16"/>
                <w:szCs w:val="16"/>
              </w:rPr>
              <w:t>место</w:t>
            </w:r>
            <w:proofErr w:type="gramEnd"/>
            <w:r w:rsidRPr="0075577D">
              <w:rPr>
                <w:rFonts w:ascii="GHEA Grapalat" w:hAnsi="GHEA Grapalat"/>
                <w:sz w:val="16"/>
                <w:szCs w:val="16"/>
              </w:rPr>
              <w:t xml:space="preserve"> нахождения ____________</w:t>
            </w:r>
            <w:r w:rsidR="00E67FD5" w:rsidRPr="0075577D">
              <w:rPr>
                <w:rFonts w:ascii="GHEA Grapalat" w:hAnsi="GHEA Grapalat"/>
                <w:sz w:val="16"/>
                <w:szCs w:val="16"/>
              </w:rPr>
              <w:t>_</w:t>
            </w:r>
            <w:r w:rsidRPr="0075577D">
              <w:rPr>
                <w:rFonts w:ascii="GHEA Grapalat" w:hAnsi="GHEA Grapalat"/>
                <w:sz w:val="16"/>
                <w:szCs w:val="16"/>
              </w:rPr>
              <w:t>__</w:t>
            </w:r>
          </w:p>
          <w:p w:rsidR="0038400D" w:rsidRPr="0075577D" w:rsidRDefault="00E67FD5" w:rsidP="00B46D58">
            <w:pPr>
              <w:widowControl w:val="0"/>
              <w:spacing w:after="160"/>
              <w:jc w:val="center"/>
              <w:rPr>
                <w:rFonts w:ascii="GHEA Grapalat" w:hAnsi="GHEA Grapalat"/>
                <w:iCs/>
                <w:sz w:val="16"/>
                <w:szCs w:val="16"/>
              </w:rPr>
            </w:pPr>
            <w:r w:rsidRPr="0075577D">
              <w:rPr>
                <w:rFonts w:ascii="GHEA Grapalat" w:hAnsi="GHEA Grapalat"/>
                <w:sz w:val="16"/>
                <w:szCs w:val="16"/>
              </w:rPr>
              <w:t>Р/С____________________________</w:t>
            </w:r>
          </w:p>
          <w:p w:rsidR="0038400D" w:rsidRPr="0075577D" w:rsidRDefault="0038400D" w:rsidP="00B46D58">
            <w:pPr>
              <w:widowControl w:val="0"/>
              <w:spacing w:after="160"/>
              <w:jc w:val="center"/>
              <w:rPr>
                <w:rFonts w:ascii="GHEA Grapalat" w:hAnsi="GHEA Grapalat"/>
                <w:iCs/>
                <w:sz w:val="16"/>
                <w:szCs w:val="16"/>
              </w:rPr>
            </w:pPr>
            <w:r w:rsidRPr="0075577D">
              <w:rPr>
                <w:rFonts w:ascii="GHEA Grapalat" w:hAnsi="GHEA Grapalat"/>
                <w:sz w:val="16"/>
                <w:szCs w:val="16"/>
              </w:rPr>
              <w:t>УНН______________________</w:t>
            </w:r>
            <w:r w:rsidR="00E67FD5" w:rsidRPr="0075577D">
              <w:rPr>
                <w:rFonts w:ascii="GHEA Grapalat" w:hAnsi="GHEA Grapalat"/>
                <w:sz w:val="16"/>
                <w:szCs w:val="16"/>
              </w:rPr>
              <w:t>____</w:t>
            </w:r>
            <w:r w:rsidRPr="0075577D">
              <w:rPr>
                <w:rFonts w:ascii="GHEA Grapalat" w:hAnsi="GHEA Grapalat"/>
                <w:sz w:val="16"/>
                <w:szCs w:val="16"/>
              </w:rPr>
              <w:t>_</w:t>
            </w:r>
          </w:p>
        </w:tc>
        <w:tc>
          <w:tcPr>
            <w:tcW w:w="0" w:type="auto"/>
            <w:vAlign w:val="center"/>
          </w:tcPr>
          <w:p w:rsidR="0038400D" w:rsidRPr="0075577D" w:rsidRDefault="00E67FD5" w:rsidP="00B46D58">
            <w:pPr>
              <w:widowControl w:val="0"/>
              <w:spacing w:after="160"/>
              <w:jc w:val="center"/>
              <w:rPr>
                <w:rFonts w:ascii="GHEA Grapalat" w:hAnsi="GHEA Grapalat"/>
                <w:iCs/>
                <w:sz w:val="16"/>
                <w:szCs w:val="16"/>
              </w:rPr>
            </w:pPr>
            <w:r w:rsidRPr="0075577D">
              <w:rPr>
                <w:rFonts w:ascii="GHEA Grapalat" w:hAnsi="GHEA Grapalat"/>
                <w:sz w:val="16"/>
                <w:szCs w:val="16"/>
              </w:rPr>
              <w:t xml:space="preserve">Заказчик </w:t>
            </w:r>
          </w:p>
          <w:p w:rsidR="0038400D" w:rsidRPr="0075577D" w:rsidRDefault="0038400D" w:rsidP="00B46D58">
            <w:pPr>
              <w:widowControl w:val="0"/>
              <w:spacing w:after="160"/>
              <w:jc w:val="center"/>
              <w:rPr>
                <w:rFonts w:ascii="GHEA Grapalat" w:hAnsi="GHEA Grapalat"/>
                <w:iCs/>
                <w:sz w:val="16"/>
                <w:szCs w:val="16"/>
              </w:rPr>
            </w:pPr>
            <w:r w:rsidRPr="0075577D">
              <w:rPr>
                <w:rFonts w:ascii="GHEA Grapalat" w:hAnsi="GHEA Grapalat"/>
                <w:sz w:val="16"/>
                <w:szCs w:val="16"/>
              </w:rPr>
              <w:t>_____________________</w:t>
            </w:r>
            <w:r w:rsidR="00E67FD5" w:rsidRPr="0075577D">
              <w:rPr>
                <w:rFonts w:ascii="GHEA Grapalat" w:hAnsi="GHEA Grapalat"/>
                <w:sz w:val="16"/>
                <w:szCs w:val="16"/>
              </w:rPr>
              <w:t>_____</w:t>
            </w:r>
            <w:r w:rsidRPr="0075577D">
              <w:rPr>
                <w:rFonts w:ascii="GHEA Grapalat" w:hAnsi="GHEA Grapalat"/>
                <w:sz w:val="16"/>
                <w:szCs w:val="16"/>
              </w:rPr>
              <w:t>________</w:t>
            </w:r>
          </w:p>
          <w:p w:rsidR="0038400D" w:rsidRPr="0075577D" w:rsidRDefault="0038400D" w:rsidP="00B46D58">
            <w:pPr>
              <w:widowControl w:val="0"/>
              <w:spacing w:after="160"/>
              <w:jc w:val="center"/>
              <w:rPr>
                <w:rFonts w:ascii="GHEA Grapalat" w:hAnsi="GHEA Grapalat"/>
                <w:iCs/>
                <w:sz w:val="16"/>
                <w:szCs w:val="16"/>
              </w:rPr>
            </w:pPr>
            <w:r w:rsidRPr="0075577D">
              <w:rPr>
                <w:rFonts w:ascii="GHEA Grapalat" w:hAnsi="GHEA Grapalat"/>
                <w:sz w:val="16"/>
                <w:szCs w:val="16"/>
              </w:rPr>
              <w:t>_____________________</w:t>
            </w:r>
            <w:r w:rsidR="00E67FD5" w:rsidRPr="0075577D">
              <w:rPr>
                <w:rFonts w:ascii="GHEA Grapalat" w:hAnsi="GHEA Grapalat"/>
                <w:sz w:val="16"/>
                <w:szCs w:val="16"/>
              </w:rPr>
              <w:t>_____</w:t>
            </w:r>
            <w:r w:rsidRPr="0075577D">
              <w:rPr>
                <w:rFonts w:ascii="GHEA Grapalat" w:hAnsi="GHEA Grapalat"/>
                <w:sz w:val="16"/>
                <w:szCs w:val="16"/>
              </w:rPr>
              <w:t>________</w:t>
            </w:r>
          </w:p>
          <w:p w:rsidR="0038400D" w:rsidRPr="0075577D" w:rsidRDefault="00E67FD5" w:rsidP="00B46D58">
            <w:pPr>
              <w:widowControl w:val="0"/>
              <w:spacing w:after="160"/>
              <w:jc w:val="center"/>
              <w:rPr>
                <w:rFonts w:ascii="GHEA Grapalat" w:hAnsi="GHEA Grapalat"/>
                <w:iCs/>
                <w:sz w:val="16"/>
                <w:szCs w:val="16"/>
              </w:rPr>
            </w:pPr>
            <w:proofErr w:type="gramStart"/>
            <w:r w:rsidRPr="0075577D">
              <w:rPr>
                <w:rFonts w:ascii="GHEA Grapalat" w:hAnsi="GHEA Grapalat"/>
                <w:sz w:val="16"/>
                <w:szCs w:val="16"/>
              </w:rPr>
              <w:t>место</w:t>
            </w:r>
            <w:proofErr w:type="gramEnd"/>
            <w:r w:rsidRPr="0075577D">
              <w:rPr>
                <w:rFonts w:ascii="GHEA Grapalat" w:hAnsi="GHEA Grapalat"/>
                <w:sz w:val="16"/>
                <w:szCs w:val="16"/>
              </w:rPr>
              <w:t xml:space="preserve"> нахождения </w:t>
            </w:r>
            <w:r w:rsidR="0038400D" w:rsidRPr="0075577D">
              <w:rPr>
                <w:rFonts w:ascii="GHEA Grapalat" w:hAnsi="GHEA Grapalat"/>
                <w:sz w:val="16"/>
                <w:szCs w:val="16"/>
              </w:rPr>
              <w:t>_________________</w:t>
            </w:r>
          </w:p>
          <w:p w:rsidR="0038400D" w:rsidRPr="0075577D" w:rsidRDefault="0038400D" w:rsidP="00B46D58">
            <w:pPr>
              <w:widowControl w:val="0"/>
              <w:spacing w:after="160"/>
              <w:jc w:val="center"/>
              <w:rPr>
                <w:rFonts w:ascii="GHEA Grapalat" w:hAnsi="GHEA Grapalat"/>
                <w:iCs/>
                <w:sz w:val="16"/>
                <w:szCs w:val="16"/>
              </w:rPr>
            </w:pPr>
            <w:r w:rsidRPr="0075577D">
              <w:rPr>
                <w:rFonts w:ascii="GHEA Grapalat" w:hAnsi="GHEA Grapalat"/>
                <w:sz w:val="16"/>
                <w:szCs w:val="16"/>
              </w:rPr>
              <w:t>Р/С________________________</w:t>
            </w:r>
            <w:r w:rsidR="00E67FD5" w:rsidRPr="0075577D">
              <w:rPr>
                <w:rFonts w:ascii="GHEA Grapalat" w:hAnsi="GHEA Grapalat"/>
                <w:sz w:val="16"/>
                <w:szCs w:val="16"/>
              </w:rPr>
              <w:t>___</w:t>
            </w:r>
            <w:r w:rsidRPr="0075577D">
              <w:rPr>
                <w:rFonts w:ascii="GHEA Grapalat" w:hAnsi="GHEA Grapalat"/>
                <w:sz w:val="16"/>
                <w:szCs w:val="16"/>
              </w:rPr>
              <w:t>____</w:t>
            </w:r>
          </w:p>
          <w:p w:rsidR="0038400D" w:rsidRPr="0075577D" w:rsidRDefault="0038400D" w:rsidP="00B46D58">
            <w:pPr>
              <w:widowControl w:val="0"/>
              <w:spacing w:after="160"/>
              <w:jc w:val="center"/>
              <w:rPr>
                <w:rFonts w:ascii="GHEA Grapalat" w:hAnsi="GHEA Grapalat"/>
                <w:iCs/>
                <w:sz w:val="16"/>
                <w:szCs w:val="16"/>
              </w:rPr>
            </w:pPr>
            <w:r w:rsidRPr="0075577D">
              <w:rPr>
                <w:rFonts w:ascii="GHEA Grapalat" w:hAnsi="GHEA Grapalat"/>
                <w:sz w:val="16"/>
                <w:szCs w:val="16"/>
              </w:rPr>
              <w:t>УНН______________________</w:t>
            </w:r>
            <w:r w:rsidR="00E67FD5" w:rsidRPr="0075577D">
              <w:rPr>
                <w:rFonts w:ascii="GHEA Grapalat" w:hAnsi="GHEA Grapalat"/>
                <w:sz w:val="16"/>
                <w:szCs w:val="16"/>
              </w:rPr>
              <w:t>___</w:t>
            </w:r>
            <w:r w:rsidRPr="0075577D">
              <w:rPr>
                <w:rFonts w:ascii="GHEA Grapalat" w:hAnsi="GHEA Grapalat"/>
                <w:sz w:val="16"/>
                <w:szCs w:val="16"/>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75577D">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75577D">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75577D">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75577D">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75577D">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75577D" w:rsidRDefault="0038400D" w:rsidP="0075577D">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w:t>
      </w:r>
      <w:r w:rsidR="0075577D">
        <w:rPr>
          <w:rFonts w:ascii="GHEA Grapalat" w:hAnsi="GHEA Grapalat"/>
        </w:rPr>
        <w:t>авили настоящий акт о следующем</w:t>
      </w:r>
    </w:p>
    <w:p w:rsidR="0038400D" w:rsidRPr="0075577D" w:rsidRDefault="0038400D" w:rsidP="0075577D">
      <w:pPr>
        <w:widowControl w:val="0"/>
        <w:tabs>
          <w:tab w:val="left" w:pos="5954"/>
          <w:tab w:val="left" w:pos="6663"/>
          <w:tab w:val="left" w:pos="7513"/>
        </w:tabs>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наименование</w:t>
            </w:r>
            <w:proofErr w:type="gramEnd"/>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краткое</w:t>
            </w:r>
            <w:proofErr w:type="gramEnd"/>
            <w:r w:rsidRPr="00B138F3">
              <w:rPr>
                <w:rFonts w:ascii="GHEA Grapalat" w:hAnsi="GHEA Grapalat"/>
                <w:sz w:val="16"/>
                <w:szCs w:val="16"/>
              </w:rPr>
              <w:t xml:space="preserve">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количественный</w:t>
            </w:r>
            <w:proofErr w:type="gramEnd"/>
            <w:r w:rsidRPr="00B138F3">
              <w:rPr>
                <w:rFonts w:ascii="GHEA Grapalat" w:hAnsi="GHEA Grapalat"/>
                <w:sz w:val="16"/>
                <w:szCs w:val="16"/>
              </w:rPr>
              <w:t xml:space="preserve">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срок</w:t>
            </w:r>
            <w:proofErr w:type="gramEnd"/>
            <w:r w:rsidRPr="00B138F3">
              <w:rPr>
                <w:rFonts w:ascii="GHEA Grapalat" w:hAnsi="GHEA Grapalat"/>
                <w:sz w:val="16"/>
                <w:szCs w:val="16"/>
              </w:rPr>
              <w:t xml:space="preserve">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с</w:t>
            </w:r>
            <w:r w:rsidR="0038400D" w:rsidRPr="00B138F3">
              <w:rPr>
                <w:rFonts w:ascii="GHEA Grapalat" w:hAnsi="GHEA Grapalat"/>
                <w:sz w:val="16"/>
                <w:szCs w:val="16"/>
              </w:rPr>
              <w:t>умма</w:t>
            </w:r>
            <w:proofErr w:type="gramEnd"/>
            <w:r w:rsidR="0038400D" w:rsidRPr="00B138F3">
              <w:rPr>
                <w:rFonts w:ascii="GHEA Grapalat" w:hAnsi="GHEA Grapalat"/>
                <w:sz w:val="16"/>
                <w:szCs w:val="16"/>
              </w:rPr>
              <w:t xml:space="preserve">,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с</w:t>
            </w:r>
            <w:r w:rsidR="0038400D" w:rsidRPr="00B138F3">
              <w:rPr>
                <w:rFonts w:ascii="GHEA Grapalat" w:hAnsi="GHEA Grapalat"/>
                <w:sz w:val="16"/>
                <w:szCs w:val="16"/>
              </w:rPr>
              <w:t>рок</w:t>
            </w:r>
            <w:proofErr w:type="gramEnd"/>
            <w:r w:rsidR="0038400D" w:rsidRPr="00B138F3">
              <w:rPr>
                <w:rFonts w:ascii="GHEA Grapalat" w:hAnsi="GHEA Grapalat"/>
                <w:sz w:val="16"/>
                <w:szCs w:val="16"/>
              </w:rPr>
              <w:t xml:space="preserve">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по</w:t>
            </w:r>
            <w:proofErr w:type="gramEnd"/>
            <w:r w:rsidRPr="00B138F3">
              <w:rPr>
                <w:rFonts w:ascii="GHEA Grapalat" w:hAnsi="GHEA Grapalat"/>
                <w:sz w:val="16"/>
                <w:szCs w:val="16"/>
              </w:rPr>
              <w:t xml:space="preserve">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фактический</w:t>
            </w:r>
            <w:proofErr w:type="gramEnd"/>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по</w:t>
            </w:r>
            <w:proofErr w:type="gramEnd"/>
            <w:r w:rsidRPr="00B138F3">
              <w:rPr>
                <w:rFonts w:ascii="GHEA Grapalat" w:hAnsi="GHEA Grapalat"/>
                <w:sz w:val="16"/>
                <w:szCs w:val="16"/>
              </w:rPr>
              <w:t xml:space="preserve">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B138F3">
              <w:rPr>
                <w:rFonts w:ascii="GHEA Grapalat" w:hAnsi="GHEA Grapalat"/>
                <w:sz w:val="16"/>
                <w:szCs w:val="16"/>
              </w:rPr>
              <w:t>фактический</w:t>
            </w:r>
            <w:proofErr w:type="gramEnd"/>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75577D">
      <w:pPr>
        <w:widowControl w:val="0"/>
        <w:spacing w:after="160"/>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proofErr w:type="gramStart"/>
            <w:r w:rsidRPr="00B138F3">
              <w:rPr>
                <w:rFonts w:ascii="GHEA Grapalat" w:hAnsi="GHEA Grapalat"/>
                <w:vertAlign w:val="superscript"/>
              </w:rPr>
              <w:t>подпись</w:t>
            </w:r>
            <w:proofErr w:type="gramEnd"/>
            <w:r w:rsidRPr="00B138F3">
              <w:rPr>
                <w:rFonts w:ascii="GHEA Grapalat" w:hAnsi="GHEA Grapalat"/>
                <w:vertAlign w:val="superscript"/>
              </w:rPr>
              <w:t xml:space="preserve">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proofErr w:type="gramStart"/>
            <w:r w:rsidRPr="00B138F3">
              <w:rPr>
                <w:rFonts w:ascii="GHEA Grapalat" w:hAnsi="GHEA Grapalat"/>
                <w:vertAlign w:val="superscript"/>
              </w:rPr>
              <w:t>подпись</w:t>
            </w:r>
            <w:proofErr w:type="gramEnd"/>
            <w:r w:rsidRPr="00B138F3">
              <w:rPr>
                <w:rFonts w:ascii="GHEA Grapalat" w:hAnsi="GHEA Grapalat"/>
                <w:vertAlign w:val="superscript"/>
              </w:rPr>
              <w:t xml:space="preserve">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proofErr w:type="gramStart"/>
            <w:r w:rsidRPr="00B138F3">
              <w:rPr>
                <w:rFonts w:ascii="GHEA Grapalat" w:hAnsi="GHEA Grapalat"/>
                <w:vertAlign w:val="superscript"/>
              </w:rPr>
              <w:t>фамилия</w:t>
            </w:r>
            <w:proofErr w:type="gramEnd"/>
            <w:r w:rsidRPr="00B138F3">
              <w:rPr>
                <w:rFonts w:ascii="GHEA Grapalat" w:hAnsi="GHEA Grapalat"/>
                <w:vertAlign w:val="superscript"/>
              </w:rPr>
              <w:t>,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proofErr w:type="gramStart"/>
            <w:r w:rsidRPr="00B138F3">
              <w:rPr>
                <w:rFonts w:ascii="GHEA Grapalat" w:hAnsi="GHEA Grapalat"/>
                <w:vertAlign w:val="superscript"/>
              </w:rPr>
              <w:t>фамилия</w:t>
            </w:r>
            <w:proofErr w:type="gramEnd"/>
            <w:r w:rsidRPr="00B138F3">
              <w:rPr>
                <w:rFonts w:ascii="GHEA Grapalat" w:hAnsi="GHEA Grapalat"/>
                <w:vertAlign w:val="superscript"/>
              </w:rPr>
              <w:t>,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Default="00196F14" w:rsidP="00B46D58">
      <w:pPr>
        <w:rPr>
          <w:rFonts w:ascii="GHEA Grapalat" w:hAnsi="GHEA Grapalat" w:cs="Sylfaen"/>
          <w:b/>
        </w:rPr>
      </w:pPr>
    </w:p>
    <w:p w:rsidR="0075577D" w:rsidRPr="00B138F3" w:rsidRDefault="0075577D" w:rsidP="00B46D58">
      <w:pPr>
        <w:rPr>
          <w:rFonts w:ascii="GHEA Grapalat" w:hAnsi="GHEA Grapalat" w:cs="Sylfaen"/>
          <w:b/>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proofErr w:type="gramStart"/>
      <w:r w:rsidRPr="00B138F3">
        <w:rPr>
          <w:rFonts w:ascii="GHEA Grapalat" w:hAnsi="GHEA Grapalat"/>
          <w:i/>
        </w:rPr>
        <w:t>к</w:t>
      </w:r>
      <w:proofErr w:type="gramEnd"/>
      <w:r w:rsidRPr="00B138F3">
        <w:rPr>
          <w:rFonts w:ascii="GHEA Grapalat" w:hAnsi="GHEA Grapalat"/>
          <w:i/>
        </w:rPr>
        <w:t xml:space="preserve">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proofErr w:type="gramStart"/>
      <w:r w:rsidRPr="00B138F3">
        <w:rPr>
          <w:rFonts w:ascii="GHEA Grapalat" w:hAnsi="GHEA Grapalat"/>
        </w:rPr>
        <w:t>относительно</w:t>
      </w:r>
      <w:proofErr w:type="gramEnd"/>
      <w:r w:rsidRPr="00B138F3">
        <w:rPr>
          <w:rFonts w:ascii="GHEA Grapalat" w:hAnsi="GHEA Grapalat"/>
        </w:rPr>
        <w:t xml:space="preserve">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proofErr w:type="gramStart"/>
      <w:r w:rsidRPr="00B138F3">
        <w:rPr>
          <w:rFonts w:ascii="GHEA Grapalat" w:hAnsi="GHEA Grapalat"/>
          <w:sz w:val="16"/>
        </w:rPr>
        <w:t>номер</w:t>
      </w:r>
      <w:proofErr w:type="gramEnd"/>
      <w:r w:rsidRPr="00B138F3">
        <w:rPr>
          <w:rFonts w:ascii="GHEA Grapalat" w:hAnsi="GHEA Grapalat"/>
          <w:sz w:val="16"/>
        </w:rPr>
        <w:t xml:space="preserve"> договора</w:t>
      </w:r>
    </w:p>
    <w:p w:rsidR="006B3AE3" w:rsidRPr="00B138F3" w:rsidRDefault="006B3AE3" w:rsidP="00B46D58">
      <w:pPr>
        <w:widowControl w:val="0"/>
        <w:tabs>
          <w:tab w:val="left" w:pos="4480"/>
        </w:tabs>
        <w:jc w:val="both"/>
        <w:rPr>
          <w:rFonts w:ascii="GHEA Grapalat" w:hAnsi="GHEA Grapalat" w:cs="Sylfaen"/>
        </w:rPr>
      </w:pPr>
      <w:proofErr w:type="gramStart"/>
      <w:r w:rsidRPr="00B138F3">
        <w:rPr>
          <w:rFonts w:ascii="GHEA Grapalat" w:hAnsi="GHEA Grapalat"/>
        </w:rPr>
        <w:t>заключенного</w:t>
      </w:r>
      <w:proofErr w:type="gramEnd"/>
      <w:r w:rsidRPr="00B138F3">
        <w:rPr>
          <w:rFonts w:ascii="GHEA Grapalat" w:hAnsi="GHEA Grapalat"/>
        </w:rPr>
        <w:t xml:space="preserve">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proofErr w:type="gramStart"/>
      <w:r w:rsidRPr="00B138F3">
        <w:rPr>
          <w:rFonts w:ascii="GHEA Grapalat" w:hAnsi="GHEA Grapalat"/>
          <w:sz w:val="16"/>
        </w:rPr>
        <w:t>дата</w:t>
      </w:r>
      <w:proofErr w:type="gramEnd"/>
      <w:r w:rsidRPr="00B138F3">
        <w:rPr>
          <w:rFonts w:ascii="GHEA Grapalat" w:hAnsi="GHEA Grapalat"/>
          <w:sz w:val="16"/>
        </w:rPr>
        <w:t xml:space="preserve">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w:t>
      </w:r>
      <w:proofErr w:type="gramStart"/>
      <w:r w:rsidRPr="00B138F3">
        <w:rPr>
          <w:rFonts w:ascii="GHEA Grapalat" w:hAnsi="GHEA Grapalat"/>
        </w:rPr>
        <w:t>далее</w:t>
      </w:r>
      <w:proofErr w:type="gramEnd"/>
      <w:r w:rsidRPr="00B138F3">
        <w:rPr>
          <w:rFonts w:ascii="GHEA Grapalat" w:hAnsi="GHEA Grapalat"/>
        </w:rPr>
        <w:t xml:space="preserve">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proofErr w:type="gramStart"/>
      <w:r w:rsidRPr="00B138F3">
        <w:rPr>
          <w:rFonts w:ascii="GHEA Grapalat" w:hAnsi="GHEA Grapalat"/>
          <w:sz w:val="16"/>
        </w:rPr>
        <w:t>наименование</w:t>
      </w:r>
      <w:proofErr w:type="gramEnd"/>
      <w:r w:rsidRPr="00B138F3">
        <w:rPr>
          <w:rFonts w:ascii="GHEA Grapalat" w:hAnsi="GHEA Grapalat"/>
          <w:sz w:val="16"/>
        </w:rPr>
        <w:t xml:space="preserve">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proofErr w:type="gramStart"/>
            <w:r w:rsidRPr="00B138F3">
              <w:rPr>
                <w:rFonts w:ascii="GHEA Grapalat" w:hAnsi="GHEA Grapalat"/>
                <w:sz w:val="20"/>
                <w:szCs w:val="20"/>
              </w:rPr>
              <w:t>наименование</w:t>
            </w:r>
            <w:proofErr w:type="gramEnd"/>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proofErr w:type="gramStart"/>
            <w:r w:rsidRPr="00B138F3">
              <w:rPr>
                <w:rFonts w:ascii="GHEA Grapalat" w:hAnsi="GHEA Grapalat"/>
                <w:sz w:val="20"/>
                <w:szCs w:val="20"/>
              </w:rPr>
              <w:t>единица</w:t>
            </w:r>
            <w:proofErr w:type="gramEnd"/>
            <w:r w:rsidRPr="00B138F3">
              <w:rPr>
                <w:rFonts w:ascii="GHEA Grapalat" w:hAnsi="GHEA Grapalat"/>
                <w:sz w:val="20"/>
                <w:szCs w:val="20"/>
              </w:rPr>
              <w:t xml:space="preserve">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proofErr w:type="gramStart"/>
            <w:r w:rsidRPr="00B138F3">
              <w:rPr>
                <w:rFonts w:ascii="GHEA Grapalat" w:hAnsi="GHEA Grapalat"/>
                <w:sz w:val="20"/>
                <w:szCs w:val="20"/>
              </w:rPr>
              <w:t>объем</w:t>
            </w:r>
            <w:proofErr w:type="gramEnd"/>
            <w:r w:rsidRPr="00B138F3">
              <w:rPr>
                <w:rFonts w:ascii="GHEA Grapalat" w:hAnsi="GHEA Grapalat"/>
                <w:sz w:val="20"/>
                <w:szCs w:val="20"/>
              </w:rPr>
              <w:t xml:space="preserve">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proofErr w:type="gramStart"/>
      <w:r w:rsidRPr="00B138F3">
        <w:rPr>
          <w:rFonts w:ascii="GHEA Grapalat" w:hAnsi="GHEA Grapalat"/>
        </w:rPr>
        <w:t>представитель</w:t>
      </w:r>
      <w:proofErr w:type="gramEnd"/>
      <w:r w:rsidRPr="00B138F3">
        <w:rPr>
          <w:rFonts w:ascii="GHEA Grapalat" w:hAnsi="GHEA Grapalat"/>
        </w:rPr>
        <w:t>,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proofErr w:type="gramStart"/>
            <w:r w:rsidRPr="00B138F3">
              <w:rPr>
                <w:rFonts w:ascii="GHEA Grapalat" w:hAnsi="GHEA Grapalat"/>
                <w:vertAlign w:val="superscript"/>
              </w:rPr>
              <w:t>фамилия</w:t>
            </w:r>
            <w:proofErr w:type="gramEnd"/>
            <w:r w:rsidRPr="00B138F3">
              <w:rPr>
                <w:rFonts w:ascii="GHEA Grapalat" w:hAnsi="GHEA Grapalat"/>
                <w:vertAlign w:val="superscript"/>
              </w:rPr>
              <w:t>,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proofErr w:type="gramStart"/>
            <w:r w:rsidRPr="00B138F3">
              <w:rPr>
                <w:rFonts w:ascii="GHEA Grapalat" w:hAnsi="GHEA Grapalat"/>
                <w:vertAlign w:val="superscript"/>
              </w:rPr>
              <w:t>фамилия</w:t>
            </w:r>
            <w:proofErr w:type="gramEnd"/>
            <w:r w:rsidRPr="00B138F3">
              <w:rPr>
                <w:rFonts w:ascii="GHEA Grapalat" w:hAnsi="GHEA Grapalat"/>
                <w:vertAlign w:val="superscript"/>
              </w:rPr>
              <w:t>,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proofErr w:type="gramStart"/>
            <w:r w:rsidRPr="00B138F3">
              <w:rPr>
                <w:rFonts w:ascii="GHEA Grapalat" w:hAnsi="GHEA Grapalat"/>
                <w:vertAlign w:val="superscript"/>
              </w:rPr>
              <w:t>подпись</w:t>
            </w:r>
            <w:proofErr w:type="gramEnd"/>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proofErr w:type="gramStart"/>
            <w:r w:rsidRPr="00B138F3">
              <w:rPr>
                <w:rFonts w:ascii="GHEA Grapalat" w:hAnsi="GHEA Grapalat"/>
                <w:vertAlign w:val="superscript"/>
              </w:rPr>
              <w:t>подпись</w:t>
            </w:r>
            <w:proofErr w:type="gramEnd"/>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75577D">
      <w:pgSz w:w="11906" w:h="16838" w:code="9"/>
      <w:pgMar w:top="56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B02" w:rsidRDefault="006F7B02">
      <w:r>
        <w:separator/>
      </w:r>
    </w:p>
  </w:endnote>
  <w:endnote w:type="continuationSeparator" w:id="0">
    <w:p w:rsidR="006F7B02" w:rsidRDefault="006F7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587AA3" w:rsidRPr="00C861E9" w:rsidRDefault="00587AA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B431E">
          <w:rPr>
            <w:rFonts w:ascii="GHEA Grapalat" w:hAnsi="GHEA Grapalat"/>
            <w:noProof/>
            <w:sz w:val="24"/>
            <w:szCs w:val="24"/>
          </w:rPr>
          <w:t>67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B02" w:rsidRDefault="006F7B02">
      <w:r>
        <w:separator/>
      </w:r>
    </w:p>
  </w:footnote>
  <w:footnote w:type="continuationSeparator" w:id="0">
    <w:p w:rsidR="006F7B02" w:rsidRDefault="006F7B02">
      <w:r>
        <w:continuationSeparator/>
      </w:r>
    </w:p>
  </w:footnote>
  <w:footnote w:id="1">
    <w:p w:rsidR="00587AA3" w:rsidRPr="00ED3BA4" w:rsidRDefault="00587AA3" w:rsidP="007A5F50">
      <w:pPr>
        <w:pStyle w:val="af2"/>
        <w:jc w:val="both"/>
        <w:rPr>
          <w:rFonts w:asciiTheme="minorHAnsi" w:hAnsiTheme="minorHAnsi"/>
          <w:i/>
          <w:lang w:val="hy-AM"/>
        </w:rPr>
      </w:pPr>
    </w:p>
  </w:footnote>
  <w:footnote w:id="2">
    <w:p w:rsidR="00587AA3" w:rsidRPr="0049623A" w:rsidDel="00932115" w:rsidRDefault="00587AA3"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rsidR="00587AA3" w:rsidRPr="00511966" w:rsidRDefault="00587AA3"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 xml:space="preserve">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w:t>
      </w:r>
      <w:proofErr w:type="gramEnd"/>
      <w:r w:rsidRPr="00C67FAB">
        <w:rPr>
          <w:rFonts w:ascii="GHEA Grapalat" w:hAnsi="GHEA Grapalat"/>
          <w:i/>
        </w:rPr>
        <w:t xml:space="preserve">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4">
    <w:p w:rsidR="00587AA3" w:rsidRPr="008E4439" w:rsidRDefault="00587AA3"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87AA3" w:rsidRPr="000811C1" w:rsidRDefault="00587AA3" w:rsidP="0027573B">
      <w:pPr>
        <w:pStyle w:val="af2"/>
        <w:rPr>
          <w:rFonts w:ascii="Sylfaen" w:hAnsi="Sylfaen"/>
          <w:sz w:val="18"/>
          <w:szCs w:val="18"/>
        </w:rPr>
      </w:pPr>
    </w:p>
  </w:footnote>
  <w:footnote w:id="5">
    <w:p w:rsidR="00587AA3" w:rsidRPr="00A31673" w:rsidRDefault="00587AA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587AA3" w:rsidRDefault="00587AA3"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87AA3" w:rsidRDefault="00587AA3" w:rsidP="006B3E56">
      <w:pPr>
        <w:pStyle w:val="af2"/>
        <w:rPr>
          <w:rFonts w:asciiTheme="minorHAnsi" w:hAnsiTheme="minorHAnsi"/>
          <w:lang w:val="af-ZA"/>
        </w:rPr>
      </w:pPr>
    </w:p>
  </w:footnote>
  <w:footnote w:id="7">
    <w:p w:rsidR="00587AA3" w:rsidRPr="00D3436F" w:rsidRDefault="00587AA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87AA3" w:rsidRPr="00D3436F" w:rsidRDefault="00587AA3">
      <w:pPr>
        <w:pStyle w:val="af2"/>
        <w:rPr>
          <w:lang w:val="es-ES"/>
        </w:rPr>
      </w:pPr>
    </w:p>
  </w:footnote>
  <w:footnote w:id="8">
    <w:p w:rsidR="00587AA3" w:rsidRPr="008842CE" w:rsidRDefault="00587AA3" w:rsidP="003D2FE2">
      <w:pPr>
        <w:pStyle w:val="af2"/>
        <w:jc w:val="both"/>
      </w:pPr>
    </w:p>
  </w:footnote>
  <w:footnote w:id="9">
    <w:p w:rsidR="00587AA3" w:rsidRPr="00173793" w:rsidRDefault="00587AA3" w:rsidP="000A214C">
      <w:pPr>
        <w:pStyle w:val="af2"/>
        <w:jc w:val="both"/>
        <w:rPr>
          <w:rFonts w:asciiTheme="minorHAnsi" w:hAnsiTheme="minorHAnsi"/>
        </w:rPr>
      </w:pPr>
    </w:p>
  </w:footnote>
  <w:footnote w:id="10">
    <w:p w:rsidR="00587AA3" w:rsidRPr="00D3436F" w:rsidRDefault="00587AA3"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rsidR="00587AA3" w:rsidRPr="00D3436F" w:rsidRDefault="00587AA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rsidR="00587AA3" w:rsidRPr="008842CE" w:rsidRDefault="00587AA3"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87AA3" w:rsidRPr="00D3436F" w:rsidRDefault="00587AA3">
      <w:pPr>
        <w:pStyle w:val="af2"/>
        <w:rPr>
          <w:lang w:val="hy-AM"/>
        </w:rPr>
      </w:pPr>
    </w:p>
  </w:footnote>
  <w:footnote w:id="13">
    <w:p w:rsidR="00587AA3" w:rsidRPr="00E861BF" w:rsidRDefault="00587AA3"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4">
    <w:p w:rsidR="00587AA3" w:rsidRDefault="00587AA3"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587AA3" w:rsidRPr="00E861BF" w:rsidRDefault="00587AA3"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5">
    <w:p w:rsidR="00587AA3" w:rsidRPr="00E861BF" w:rsidRDefault="00587AA3" w:rsidP="008842CE">
      <w:pPr>
        <w:pStyle w:val="af2"/>
        <w:widowControl w:val="0"/>
        <w:jc w:val="both"/>
        <w:rPr>
          <w:rFonts w:ascii="GHEA Grapalat" w:hAnsi="GHEA Grapalat"/>
          <w:i/>
        </w:rPr>
      </w:pPr>
    </w:p>
  </w:footnote>
  <w:footnote w:id="16">
    <w:p w:rsidR="00587AA3" w:rsidRPr="008842CE" w:rsidRDefault="00587AA3"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w:t>
      </w:r>
      <w:r>
        <w:rPr>
          <w:rFonts w:ascii="GHEA Grapalat" w:hAnsi="GHEA Grapalat"/>
          <w:i/>
        </w:rPr>
        <w:t>е возрастания.</w:t>
      </w:r>
    </w:p>
  </w:footnote>
  <w:footnote w:id="17">
    <w:p w:rsidR="00587AA3" w:rsidRPr="008842CE" w:rsidRDefault="00587AA3"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A19"/>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B7D6F"/>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2E3D"/>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1FA2"/>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793"/>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3F9E"/>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195"/>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735"/>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5B7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0D5"/>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6D7"/>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3526"/>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4A3"/>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E19"/>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A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29D2"/>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31E"/>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3944"/>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6F7B02"/>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77D"/>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864"/>
    <w:rsid w:val="0082102B"/>
    <w:rsid w:val="00821921"/>
    <w:rsid w:val="008223F5"/>
    <w:rsid w:val="00822942"/>
    <w:rsid w:val="008229D3"/>
    <w:rsid w:val="00822E50"/>
    <w:rsid w:val="00823FC9"/>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AD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228"/>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3C4A"/>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C6"/>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2875"/>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536"/>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890"/>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2376"/>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645"/>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27C"/>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A04"/>
    <w:rsid w:val="00FC4B16"/>
    <w:rsid w:val="00FC6150"/>
    <w:rsid w:val="00FC63B6"/>
    <w:rsid w:val="00FC69A8"/>
    <w:rsid w:val="00FC6A09"/>
    <w:rsid w:val="00FC6B2B"/>
    <w:rsid w:val="00FD06E3"/>
    <w:rsid w:val="00FD0747"/>
    <w:rsid w:val="00FD0B1A"/>
    <w:rsid w:val="00FD0DBE"/>
    <w:rsid w:val="00FD1148"/>
    <w:rsid w:val="00FD1AAF"/>
    <w:rsid w:val="00FD220F"/>
    <w:rsid w:val="00FD26FA"/>
    <w:rsid w:val="00FD2748"/>
    <w:rsid w:val="00FD2843"/>
    <w:rsid w:val="00FD2B51"/>
    <w:rsid w:val="00FD2C88"/>
    <w:rsid w:val="00FD4DA5"/>
    <w:rsid w:val="00FD4DBF"/>
    <w:rsid w:val="00FD57B8"/>
    <w:rsid w:val="00FD7291"/>
    <w:rsid w:val="00FD7772"/>
    <w:rsid w:val="00FD785D"/>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792467-76DB-446B-A3DA-00BF0102A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003DD-C5CC-4577-9D59-CA370BA9B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1665</TotalTime>
  <Pages>69</Pages>
  <Words>16930</Words>
  <Characters>96506</Characters>
  <Application>Microsoft Office Word</Application>
  <DocSecurity>0</DocSecurity>
  <Lines>804</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113210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797</cp:revision>
  <cp:lastPrinted>2018-02-16T07:12:00Z</cp:lastPrinted>
  <dcterms:created xsi:type="dcterms:W3CDTF">2019-10-28T07:04:00Z</dcterms:created>
  <dcterms:modified xsi:type="dcterms:W3CDTF">2020-07-03T10:27:00Z</dcterms:modified>
</cp:coreProperties>
</file>